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D20CE" w14:textId="34B61B53" w:rsidR="00197FD3" w:rsidRPr="00760CAC" w:rsidRDefault="00197FD3" w:rsidP="00197FD3">
      <w:pPr>
        <w:autoSpaceDE w:val="0"/>
        <w:autoSpaceDN w:val="0"/>
        <w:adjustRightInd w:val="0"/>
        <w:spacing w:after="0" w:line="240" w:lineRule="auto"/>
        <w:jc w:val="right"/>
        <w:rPr>
          <w:rFonts w:ascii="Times New Roman" w:hAnsi="Times New Roman" w:cs="Times New Roman"/>
          <w:color w:val="000000" w:themeColor="text1"/>
          <w:sz w:val="24"/>
          <w:szCs w:val="24"/>
        </w:rPr>
      </w:pPr>
      <w:r w:rsidRPr="6A913FA8">
        <w:rPr>
          <w:rFonts w:ascii="Times New Roman" w:hAnsi="Times New Roman" w:cs="Times New Roman"/>
          <w:color w:val="000000" w:themeColor="text1"/>
          <w:sz w:val="24"/>
          <w:szCs w:val="24"/>
        </w:rPr>
        <w:t>EELNÕU</w:t>
      </w:r>
    </w:p>
    <w:p w14:paraId="41303768" w14:textId="02D64893" w:rsidR="00197FD3" w:rsidRPr="00EA1EB5" w:rsidRDefault="00AA7619" w:rsidP="00197FD3">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05</w:t>
      </w:r>
      <w:r w:rsidR="00197FD3" w:rsidRPr="009E1FF1">
        <w:rPr>
          <w:rFonts w:ascii="Times New Roman" w:hAnsi="Times New Roman" w:cs="Times New Roman"/>
          <w:sz w:val="24"/>
          <w:szCs w:val="24"/>
        </w:rPr>
        <w:t>.</w:t>
      </w:r>
      <w:r w:rsidR="00197FD3">
        <w:rPr>
          <w:rFonts w:ascii="Times New Roman" w:hAnsi="Times New Roman" w:cs="Times New Roman"/>
          <w:sz w:val="24"/>
          <w:szCs w:val="24"/>
        </w:rPr>
        <w:t>0</w:t>
      </w:r>
      <w:r>
        <w:rPr>
          <w:rFonts w:ascii="Times New Roman" w:hAnsi="Times New Roman" w:cs="Times New Roman"/>
          <w:sz w:val="24"/>
          <w:szCs w:val="24"/>
        </w:rPr>
        <w:t>9</w:t>
      </w:r>
      <w:r w:rsidR="00197FD3">
        <w:rPr>
          <w:rFonts w:ascii="Times New Roman" w:hAnsi="Times New Roman" w:cs="Times New Roman"/>
          <w:sz w:val="24"/>
          <w:szCs w:val="24"/>
        </w:rPr>
        <w:t>.</w:t>
      </w:r>
      <w:r w:rsidR="00197FD3" w:rsidRPr="009E1FF1">
        <w:rPr>
          <w:rFonts w:ascii="Times New Roman" w:hAnsi="Times New Roman" w:cs="Times New Roman"/>
          <w:sz w:val="24"/>
          <w:szCs w:val="24"/>
        </w:rPr>
        <w:t>2025</w:t>
      </w:r>
    </w:p>
    <w:p w14:paraId="71CA6FF0" w14:textId="77777777" w:rsidR="00197FD3" w:rsidRPr="00EA1EB5" w:rsidRDefault="00197FD3" w:rsidP="00197FD3">
      <w:pPr>
        <w:autoSpaceDE w:val="0"/>
        <w:autoSpaceDN w:val="0"/>
        <w:adjustRightInd w:val="0"/>
        <w:spacing w:after="0" w:line="240" w:lineRule="auto"/>
        <w:jc w:val="center"/>
        <w:rPr>
          <w:rFonts w:ascii="Times New Roman" w:hAnsi="Times New Roman" w:cs="Times New Roman"/>
          <w:color w:val="000000"/>
          <w:sz w:val="24"/>
          <w:szCs w:val="24"/>
        </w:rPr>
      </w:pPr>
    </w:p>
    <w:p w14:paraId="7E3549B6" w14:textId="578C9D2B" w:rsidR="00197FD3" w:rsidRDefault="00197FD3" w:rsidP="00197FD3">
      <w:pPr>
        <w:autoSpaceDE w:val="0"/>
        <w:autoSpaceDN w:val="0"/>
        <w:adjustRightInd w:val="0"/>
        <w:spacing w:after="0" w:line="240" w:lineRule="auto"/>
        <w:jc w:val="center"/>
        <w:rPr>
          <w:rFonts w:ascii="Times New Roman" w:hAnsi="Times New Roman" w:cs="Times New Roman"/>
          <w:b/>
          <w:bCs/>
          <w:color w:val="000000"/>
          <w:sz w:val="32"/>
          <w:szCs w:val="32"/>
        </w:rPr>
      </w:pPr>
      <w:r w:rsidRPr="00C55E69">
        <w:rPr>
          <w:rFonts w:ascii="Times New Roman" w:hAnsi="Times New Roman" w:cs="Times New Roman"/>
          <w:b/>
          <w:bCs/>
          <w:color w:val="000000"/>
          <w:sz w:val="32"/>
          <w:szCs w:val="32"/>
        </w:rPr>
        <w:t xml:space="preserve">Välismaalaste seaduse muutmise seadus </w:t>
      </w:r>
      <w:r>
        <w:rPr>
          <w:rFonts w:ascii="Times New Roman" w:hAnsi="Times New Roman" w:cs="Times New Roman"/>
          <w:b/>
          <w:bCs/>
          <w:color w:val="000000"/>
          <w:sz w:val="32"/>
          <w:szCs w:val="32"/>
        </w:rPr>
        <w:br/>
      </w:r>
      <w:r w:rsidR="00FB6D16" w:rsidRPr="00FB6D16">
        <w:rPr>
          <w:rFonts w:ascii="Times New Roman" w:hAnsi="Times New Roman" w:cs="Times New Roman"/>
          <w:b/>
          <w:bCs/>
          <w:color w:val="000000"/>
          <w:sz w:val="32"/>
          <w:szCs w:val="32"/>
        </w:rPr>
        <w:t>(tööjõupuudusega tegevusalade erisus)</w:t>
      </w:r>
    </w:p>
    <w:p w14:paraId="5D59D150" w14:textId="77777777" w:rsidR="00197FD3" w:rsidRPr="00760CAC" w:rsidRDefault="00197FD3" w:rsidP="00197FD3">
      <w:pPr>
        <w:autoSpaceDE w:val="0"/>
        <w:autoSpaceDN w:val="0"/>
        <w:adjustRightInd w:val="0"/>
        <w:spacing w:after="0" w:line="240" w:lineRule="auto"/>
        <w:rPr>
          <w:rFonts w:ascii="Times New Roman" w:hAnsi="Times New Roman" w:cs="Times New Roman"/>
          <w:bCs/>
          <w:color w:val="000000"/>
          <w:sz w:val="24"/>
          <w:szCs w:val="24"/>
        </w:rPr>
      </w:pPr>
    </w:p>
    <w:p w14:paraId="59BFD030" w14:textId="77777777" w:rsidR="00197FD3" w:rsidRPr="00100BB5" w:rsidRDefault="00197FD3" w:rsidP="00197FD3">
      <w:pPr>
        <w:spacing w:after="0" w:line="240" w:lineRule="auto"/>
        <w:jc w:val="both"/>
        <w:rPr>
          <w:rFonts w:ascii="Times New Roman" w:hAnsi="Times New Roman" w:cs="Times New Roman"/>
          <w:b/>
          <w:bCs/>
          <w:sz w:val="24"/>
          <w:szCs w:val="24"/>
        </w:rPr>
      </w:pPr>
      <w:r w:rsidRPr="00051ECE">
        <w:rPr>
          <w:rFonts w:ascii="Times New Roman" w:hAnsi="Times New Roman" w:cs="Times New Roman"/>
          <w:b/>
          <w:bCs/>
          <w:sz w:val="24"/>
          <w:szCs w:val="24"/>
        </w:rPr>
        <w:t>§ 1.</w:t>
      </w:r>
      <w:r w:rsidRPr="001F3FC8">
        <w:rPr>
          <w:rFonts w:ascii="Times New Roman" w:hAnsi="Times New Roman" w:cs="Times New Roman"/>
          <w:b/>
          <w:bCs/>
          <w:sz w:val="24"/>
          <w:szCs w:val="24"/>
        </w:rPr>
        <w:t xml:space="preserve"> </w:t>
      </w:r>
      <w:r w:rsidRPr="00100BB5">
        <w:rPr>
          <w:rFonts w:ascii="Times New Roman" w:hAnsi="Times New Roman" w:cs="Times New Roman"/>
          <w:b/>
          <w:bCs/>
          <w:sz w:val="24"/>
          <w:szCs w:val="24"/>
        </w:rPr>
        <w:t>Välismaalaste seaduse muutmine</w:t>
      </w:r>
    </w:p>
    <w:p w14:paraId="2EA2B162" w14:textId="77777777" w:rsidR="00197FD3" w:rsidRDefault="00197FD3" w:rsidP="00197FD3">
      <w:pPr>
        <w:spacing w:after="0" w:line="240" w:lineRule="auto"/>
        <w:jc w:val="both"/>
        <w:rPr>
          <w:rFonts w:ascii="Times New Roman" w:hAnsi="Times New Roman" w:cs="Times New Roman"/>
          <w:b/>
          <w:bCs/>
          <w:sz w:val="24"/>
          <w:szCs w:val="24"/>
        </w:rPr>
      </w:pPr>
    </w:p>
    <w:p w14:paraId="327BBE51" w14:textId="77777777" w:rsidR="00197FD3" w:rsidRPr="00437633" w:rsidRDefault="00197FD3" w:rsidP="00197FD3">
      <w:pPr>
        <w:spacing w:after="0" w:line="240" w:lineRule="auto"/>
        <w:jc w:val="both"/>
        <w:rPr>
          <w:rFonts w:ascii="Times New Roman" w:hAnsi="Times New Roman" w:cs="Times New Roman"/>
          <w:sz w:val="24"/>
          <w:szCs w:val="24"/>
        </w:rPr>
      </w:pPr>
      <w:r w:rsidRPr="00437633">
        <w:rPr>
          <w:rFonts w:ascii="Times New Roman" w:hAnsi="Times New Roman" w:cs="Times New Roman"/>
          <w:sz w:val="24"/>
          <w:szCs w:val="24"/>
        </w:rPr>
        <w:t>Välismaalaste seaduses tehakse järgmised muudatused:</w:t>
      </w:r>
    </w:p>
    <w:p w14:paraId="5040E85D" w14:textId="77777777" w:rsidR="00197FD3" w:rsidRPr="00437633" w:rsidRDefault="00197FD3" w:rsidP="00197FD3">
      <w:pPr>
        <w:spacing w:after="0" w:line="240" w:lineRule="auto"/>
        <w:jc w:val="both"/>
        <w:rPr>
          <w:rFonts w:ascii="Times New Roman" w:hAnsi="Times New Roman" w:cs="Times New Roman"/>
          <w:sz w:val="24"/>
          <w:szCs w:val="24"/>
        </w:rPr>
      </w:pPr>
    </w:p>
    <w:p w14:paraId="651F27CD" w14:textId="78401D4F" w:rsidR="008942E8" w:rsidRPr="004F2163" w:rsidRDefault="00197FD3" w:rsidP="008942E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Pr="00D40B87">
        <w:rPr>
          <w:rFonts w:ascii="Times New Roman" w:hAnsi="Times New Roman" w:cs="Times New Roman"/>
          <w:b/>
          <w:bCs/>
          <w:sz w:val="24"/>
          <w:szCs w:val="24"/>
        </w:rPr>
        <w:t>)</w:t>
      </w:r>
      <w:r w:rsidRPr="00D40B87">
        <w:rPr>
          <w:rFonts w:ascii="Times New Roman" w:hAnsi="Times New Roman" w:cs="Times New Roman"/>
          <w:sz w:val="24"/>
          <w:szCs w:val="24"/>
        </w:rPr>
        <w:t xml:space="preserve"> paragrahvi </w:t>
      </w:r>
      <w:r w:rsidR="008942E8">
        <w:rPr>
          <w:rFonts w:ascii="Times New Roman" w:hAnsi="Times New Roman" w:cs="Times New Roman"/>
          <w:sz w:val="24"/>
          <w:szCs w:val="24"/>
        </w:rPr>
        <w:t>43 lõige 4</w:t>
      </w:r>
      <w:r w:rsidR="008942E8" w:rsidRPr="008942E8">
        <w:rPr>
          <w:rFonts w:ascii="Times New Roman" w:hAnsi="Times New Roman" w:cs="Times New Roman"/>
          <w:sz w:val="24"/>
          <w:szCs w:val="24"/>
          <w:vertAlign w:val="superscript"/>
        </w:rPr>
        <w:t>1</w:t>
      </w:r>
      <w:r w:rsidR="00407D3F">
        <w:rPr>
          <w:rFonts w:ascii="Times New Roman" w:hAnsi="Times New Roman" w:cs="Times New Roman"/>
          <w:sz w:val="24"/>
          <w:szCs w:val="24"/>
        </w:rPr>
        <w:t xml:space="preserve"> ja</w:t>
      </w:r>
      <w:r w:rsidR="008942E8">
        <w:rPr>
          <w:rFonts w:ascii="Times New Roman" w:hAnsi="Times New Roman" w:cs="Times New Roman"/>
          <w:sz w:val="24"/>
          <w:szCs w:val="24"/>
        </w:rPr>
        <w:t xml:space="preserve"> § 106 lõige 12</w:t>
      </w:r>
      <w:r w:rsidR="008942E8" w:rsidRPr="008942E8">
        <w:rPr>
          <w:rFonts w:ascii="Times New Roman" w:hAnsi="Times New Roman" w:cs="Times New Roman"/>
          <w:sz w:val="24"/>
          <w:szCs w:val="24"/>
          <w:vertAlign w:val="superscript"/>
        </w:rPr>
        <w:t>1</w:t>
      </w:r>
      <w:r w:rsidR="008942E8">
        <w:rPr>
          <w:rFonts w:ascii="Times New Roman" w:hAnsi="Times New Roman" w:cs="Times New Roman"/>
          <w:sz w:val="24"/>
          <w:szCs w:val="24"/>
        </w:rPr>
        <w:t xml:space="preserve"> tunnistatakse kehtetuks;</w:t>
      </w:r>
    </w:p>
    <w:p w14:paraId="6CAA4FD1" w14:textId="77777777" w:rsidR="00197FD3" w:rsidRPr="004F2163" w:rsidRDefault="00197FD3" w:rsidP="00197FD3">
      <w:pPr>
        <w:spacing w:after="0" w:line="240" w:lineRule="auto"/>
        <w:jc w:val="both"/>
        <w:rPr>
          <w:rFonts w:ascii="Times New Roman" w:hAnsi="Times New Roman" w:cs="Times New Roman"/>
          <w:sz w:val="24"/>
          <w:szCs w:val="24"/>
        </w:rPr>
      </w:pPr>
    </w:p>
    <w:p w14:paraId="5CC4F77D" w14:textId="5F9E197A" w:rsidR="00197FD3" w:rsidRDefault="00197FD3" w:rsidP="00197FD3">
      <w:pPr>
        <w:spacing w:after="0" w:line="240" w:lineRule="auto"/>
        <w:jc w:val="both"/>
        <w:rPr>
          <w:rFonts w:ascii="Times New Roman" w:hAnsi="Times New Roman" w:cs="Times New Roman"/>
          <w:sz w:val="24"/>
          <w:szCs w:val="24"/>
        </w:rPr>
      </w:pPr>
      <w:r w:rsidRPr="004F2163">
        <w:rPr>
          <w:rFonts w:ascii="Times New Roman" w:hAnsi="Times New Roman" w:cs="Times New Roman"/>
          <w:b/>
          <w:bCs/>
          <w:sz w:val="24"/>
          <w:szCs w:val="24"/>
        </w:rPr>
        <w:t xml:space="preserve">2) </w:t>
      </w:r>
      <w:r w:rsidRPr="008057E5">
        <w:rPr>
          <w:rFonts w:ascii="Times New Roman" w:hAnsi="Times New Roman" w:cs="Times New Roman"/>
          <w:sz w:val="24"/>
          <w:szCs w:val="24"/>
        </w:rPr>
        <w:t xml:space="preserve">paragrahvi </w:t>
      </w:r>
      <w:r w:rsidR="008942E8">
        <w:rPr>
          <w:rFonts w:ascii="Times New Roman" w:hAnsi="Times New Roman" w:cs="Times New Roman"/>
          <w:sz w:val="24"/>
          <w:szCs w:val="24"/>
        </w:rPr>
        <w:t xml:space="preserve">115 punkt 19 </w:t>
      </w:r>
      <w:r>
        <w:rPr>
          <w:rFonts w:ascii="Times New Roman" w:hAnsi="Times New Roman" w:cs="Times New Roman"/>
          <w:sz w:val="24"/>
          <w:szCs w:val="24"/>
        </w:rPr>
        <w:t xml:space="preserve">muudetakse ja </w:t>
      </w:r>
      <w:r w:rsidRPr="008057E5">
        <w:rPr>
          <w:rFonts w:ascii="Times New Roman" w:hAnsi="Times New Roman" w:cs="Times New Roman"/>
          <w:sz w:val="24"/>
          <w:szCs w:val="24"/>
        </w:rPr>
        <w:t>sõna</w:t>
      </w:r>
      <w:r>
        <w:rPr>
          <w:rFonts w:ascii="Times New Roman" w:hAnsi="Times New Roman" w:cs="Times New Roman"/>
          <w:sz w:val="24"/>
          <w:szCs w:val="24"/>
        </w:rPr>
        <w:t>statakse</w:t>
      </w:r>
      <w:r w:rsidRPr="008057E5">
        <w:rPr>
          <w:rFonts w:ascii="Times New Roman" w:hAnsi="Times New Roman" w:cs="Times New Roman"/>
          <w:sz w:val="24"/>
          <w:szCs w:val="24"/>
        </w:rPr>
        <w:t xml:space="preserve"> </w:t>
      </w:r>
      <w:r>
        <w:rPr>
          <w:rFonts w:ascii="Times New Roman" w:hAnsi="Times New Roman" w:cs="Times New Roman"/>
          <w:sz w:val="24"/>
          <w:szCs w:val="24"/>
        </w:rPr>
        <w:t>järgmiselt:</w:t>
      </w:r>
    </w:p>
    <w:p w14:paraId="0B576C47" w14:textId="77777777" w:rsidR="00197FD3" w:rsidRPr="00E07BB2" w:rsidRDefault="00197FD3" w:rsidP="00197FD3">
      <w:pPr>
        <w:spacing w:after="0" w:line="240" w:lineRule="auto"/>
        <w:jc w:val="both"/>
        <w:rPr>
          <w:rFonts w:ascii="Times New Roman" w:hAnsi="Times New Roman" w:cs="Times New Roman"/>
          <w:sz w:val="24"/>
          <w:szCs w:val="24"/>
        </w:rPr>
      </w:pPr>
    </w:p>
    <w:p w14:paraId="16AB6C0C" w14:textId="16C8BC75" w:rsidR="00197FD3" w:rsidRDefault="00197FD3" w:rsidP="10F75A45">
      <w:pPr>
        <w:spacing w:after="0" w:line="240" w:lineRule="auto"/>
        <w:jc w:val="both"/>
        <w:rPr>
          <w:rFonts w:ascii="Times New Roman" w:hAnsi="Times New Roman" w:cs="Times New Roman"/>
          <w:sz w:val="24"/>
          <w:szCs w:val="24"/>
        </w:rPr>
      </w:pPr>
      <w:r w:rsidRPr="10F75A45">
        <w:rPr>
          <w:rFonts w:ascii="Times New Roman" w:hAnsi="Times New Roman" w:cs="Times New Roman"/>
          <w:sz w:val="24"/>
          <w:szCs w:val="24"/>
        </w:rPr>
        <w:t>„</w:t>
      </w:r>
      <w:r w:rsidR="008942E8" w:rsidRPr="10F75A45">
        <w:rPr>
          <w:rFonts w:ascii="Times New Roman" w:hAnsi="Times New Roman" w:cs="Times New Roman"/>
          <w:sz w:val="24"/>
          <w:szCs w:val="24"/>
        </w:rPr>
        <w:t>19</w:t>
      </w:r>
      <w:r w:rsidRPr="10F75A45">
        <w:rPr>
          <w:rFonts w:ascii="Times New Roman" w:hAnsi="Times New Roman" w:cs="Times New Roman"/>
          <w:sz w:val="24"/>
          <w:szCs w:val="24"/>
        </w:rPr>
        <w:t>)</w:t>
      </w:r>
      <w:r w:rsidR="008942E8" w:rsidRPr="10F75A45">
        <w:rPr>
          <w:rFonts w:ascii="Times New Roman" w:hAnsi="Times New Roman" w:cs="Times New Roman"/>
          <w:sz w:val="24"/>
          <w:szCs w:val="24"/>
        </w:rPr>
        <w:t xml:space="preserve"> </w:t>
      </w:r>
      <w:commentRangeStart w:id="0"/>
      <w:r w:rsidR="008942E8" w:rsidRPr="10F75A45">
        <w:rPr>
          <w:rFonts w:ascii="Times New Roman" w:hAnsi="Times New Roman" w:cs="Times New Roman"/>
          <w:sz w:val="24"/>
          <w:szCs w:val="24"/>
        </w:rPr>
        <w:t>välismaalane, kellele antakse tähtajaline elamisluba töötamiseks tööjõupuudusega tegevusalal</w:t>
      </w:r>
      <w:commentRangeEnd w:id="0"/>
      <w:r>
        <w:commentReference w:id="0"/>
      </w:r>
      <w:r w:rsidR="008942E8" w:rsidRPr="10F75A45">
        <w:rPr>
          <w:rFonts w:ascii="Times New Roman" w:hAnsi="Times New Roman" w:cs="Times New Roman"/>
          <w:sz w:val="24"/>
          <w:szCs w:val="24"/>
        </w:rPr>
        <w:t>;</w:t>
      </w:r>
      <w:r w:rsidRPr="10F75A45">
        <w:rPr>
          <w:rFonts w:ascii="Times New Roman" w:hAnsi="Times New Roman" w:cs="Times New Roman"/>
          <w:sz w:val="24"/>
          <w:szCs w:val="24"/>
        </w:rPr>
        <w:t>“;</w:t>
      </w:r>
    </w:p>
    <w:p w14:paraId="495CC44D" w14:textId="77777777" w:rsidR="00197FD3" w:rsidRPr="00E07BB2" w:rsidRDefault="00197FD3" w:rsidP="00197FD3">
      <w:pPr>
        <w:spacing w:after="0" w:line="240" w:lineRule="auto"/>
        <w:jc w:val="both"/>
        <w:rPr>
          <w:rFonts w:ascii="Times New Roman" w:hAnsi="Times New Roman" w:cs="Times New Roman"/>
          <w:bCs/>
          <w:sz w:val="24"/>
          <w:szCs w:val="24"/>
        </w:rPr>
      </w:pPr>
    </w:p>
    <w:p w14:paraId="05CD7DB2" w14:textId="7C9CECD4" w:rsidR="00197FD3" w:rsidRPr="004F2163" w:rsidRDefault="00197FD3" w:rsidP="00197FD3">
      <w:pPr>
        <w:spacing w:after="0" w:line="240" w:lineRule="auto"/>
        <w:jc w:val="both"/>
        <w:rPr>
          <w:rFonts w:ascii="Times New Roman" w:hAnsi="Times New Roman" w:cs="Times New Roman"/>
          <w:sz w:val="24"/>
          <w:szCs w:val="24"/>
        </w:rPr>
      </w:pPr>
      <w:r w:rsidRPr="004F2163">
        <w:rPr>
          <w:rFonts w:ascii="Times New Roman" w:hAnsi="Times New Roman" w:cs="Times New Roman"/>
          <w:b/>
          <w:bCs/>
          <w:sz w:val="24"/>
          <w:szCs w:val="24"/>
        </w:rPr>
        <w:t>3)</w:t>
      </w:r>
      <w:r w:rsidRPr="004F2163">
        <w:rPr>
          <w:rFonts w:ascii="Times New Roman" w:hAnsi="Times New Roman" w:cs="Times New Roman"/>
          <w:sz w:val="24"/>
          <w:szCs w:val="24"/>
        </w:rPr>
        <w:t xml:space="preserve"> paragrahvi </w:t>
      </w:r>
      <w:r w:rsidR="00407D3F">
        <w:rPr>
          <w:rFonts w:ascii="Times New Roman" w:hAnsi="Times New Roman" w:cs="Times New Roman"/>
          <w:sz w:val="24"/>
          <w:szCs w:val="24"/>
        </w:rPr>
        <w:t>137 lõige 2</w:t>
      </w:r>
      <w:r w:rsidR="00407D3F" w:rsidRPr="00407D3F">
        <w:rPr>
          <w:rFonts w:ascii="Times New Roman" w:hAnsi="Times New Roman" w:cs="Times New Roman"/>
          <w:sz w:val="24"/>
          <w:szCs w:val="24"/>
          <w:vertAlign w:val="superscript"/>
        </w:rPr>
        <w:t>3</w:t>
      </w:r>
      <w:r w:rsidR="00407D3F">
        <w:rPr>
          <w:rFonts w:ascii="Times New Roman" w:hAnsi="Times New Roman" w:cs="Times New Roman"/>
          <w:sz w:val="24"/>
          <w:szCs w:val="24"/>
        </w:rPr>
        <w:t xml:space="preserve"> ja § 150 lõige 4 tunnistatakse kehtetuks;</w:t>
      </w:r>
    </w:p>
    <w:p w14:paraId="375BD31B" w14:textId="77777777" w:rsidR="00197FD3" w:rsidRPr="004F2163" w:rsidRDefault="00197FD3" w:rsidP="00197FD3">
      <w:pPr>
        <w:spacing w:after="0" w:line="240" w:lineRule="auto"/>
        <w:jc w:val="both"/>
        <w:rPr>
          <w:rFonts w:ascii="Times New Roman" w:hAnsi="Times New Roman" w:cs="Times New Roman"/>
          <w:b/>
          <w:sz w:val="24"/>
          <w:szCs w:val="24"/>
        </w:rPr>
      </w:pPr>
    </w:p>
    <w:p w14:paraId="58BE8A8C" w14:textId="2AB20A7E" w:rsidR="00197FD3" w:rsidRPr="00703827" w:rsidRDefault="00197FD3" w:rsidP="00197FD3">
      <w:pPr>
        <w:spacing w:after="0" w:line="240" w:lineRule="auto"/>
        <w:jc w:val="both"/>
        <w:rPr>
          <w:rFonts w:ascii="Times New Roman" w:hAnsi="Times New Roman" w:cs="Times New Roman"/>
          <w:sz w:val="24"/>
          <w:szCs w:val="24"/>
        </w:rPr>
      </w:pPr>
      <w:r w:rsidRPr="004F2163">
        <w:rPr>
          <w:rFonts w:ascii="Times New Roman" w:hAnsi="Times New Roman" w:cs="Times New Roman"/>
          <w:b/>
          <w:bCs/>
          <w:sz w:val="24"/>
          <w:szCs w:val="24"/>
        </w:rPr>
        <w:t>4)</w:t>
      </w:r>
      <w:r w:rsidRPr="004F2163">
        <w:rPr>
          <w:rFonts w:ascii="Times New Roman" w:hAnsi="Times New Roman" w:cs="Times New Roman"/>
          <w:sz w:val="24"/>
          <w:szCs w:val="24"/>
        </w:rPr>
        <w:t xml:space="preserve"> paragrahvi 1</w:t>
      </w:r>
      <w:r w:rsidR="00407D3F">
        <w:rPr>
          <w:rFonts w:ascii="Times New Roman" w:hAnsi="Times New Roman" w:cs="Times New Roman"/>
          <w:sz w:val="24"/>
          <w:szCs w:val="24"/>
        </w:rPr>
        <w:t>76</w:t>
      </w:r>
      <w:r w:rsidR="00407D3F" w:rsidRPr="00407D3F">
        <w:rPr>
          <w:rFonts w:ascii="Times New Roman" w:hAnsi="Times New Roman" w:cs="Times New Roman"/>
          <w:sz w:val="24"/>
          <w:szCs w:val="24"/>
          <w:vertAlign w:val="superscript"/>
        </w:rPr>
        <w:t>1</w:t>
      </w:r>
      <w:r w:rsidR="00407D3F">
        <w:rPr>
          <w:rFonts w:ascii="Times New Roman" w:hAnsi="Times New Roman" w:cs="Times New Roman"/>
          <w:sz w:val="24"/>
          <w:szCs w:val="24"/>
        </w:rPr>
        <w:t xml:space="preserve"> lõige 1 muudetakse ja sõnastatakse järgmiselt:</w:t>
      </w:r>
    </w:p>
    <w:p w14:paraId="20D6119A" w14:textId="77777777" w:rsidR="00197FD3" w:rsidRPr="00703827" w:rsidRDefault="00197FD3" w:rsidP="00197FD3">
      <w:pPr>
        <w:spacing w:after="0" w:line="240" w:lineRule="auto"/>
        <w:jc w:val="both"/>
        <w:rPr>
          <w:rFonts w:ascii="Times New Roman" w:hAnsi="Times New Roman" w:cs="Times New Roman"/>
          <w:sz w:val="24"/>
          <w:szCs w:val="24"/>
        </w:rPr>
      </w:pPr>
    </w:p>
    <w:p w14:paraId="4840E52A" w14:textId="2818FE92" w:rsidR="00197FD3" w:rsidRPr="00703827" w:rsidRDefault="00197FD3" w:rsidP="00197FD3">
      <w:pPr>
        <w:spacing w:after="0" w:line="240" w:lineRule="auto"/>
        <w:jc w:val="both"/>
        <w:rPr>
          <w:rFonts w:ascii="Times New Roman" w:hAnsi="Times New Roman" w:cs="Times New Roman"/>
          <w:sz w:val="24"/>
          <w:szCs w:val="24"/>
        </w:rPr>
      </w:pPr>
      <w:r w:rsidRPr="34E5E199">
        <w:rPr>
          <w:rFonts w:ascii="Times New Roman" w:hAnsi="Times New Roman" w:cs="Times New Roman"/>
          <w:sz w:val="24"/>
          <w:szCs w:val="24"/>
        </w:rPr>
        <w:t>„</w:t>
      </w:r>
      <w:r w:rsidR="00407D3F" w:rsidRPr="34E5E199">
        <w:rPr>
          <w:rFonts w:ascii="Times New Roman" w:hAnsi="Times New Roman" w:cs="Times New Roman"/>
          <w:sz w:val="24"/>
          <w:szCs w:val="24"/>
        </w:rPr>
        <w:t>(1) Tähtajalise elamisloa töötamiseks võib anda välismaalasele töötamiseks renditööl</w:t>
      </w:r>
      <w:r w:rsidR="00D33464" w:rsidRPr="34E5E199">
        <w:rPr>
          <w:rFonts w:ascii="Times New Roman" w:hAnsi="Times New Roman" w:cs="Times New Roman"/>
          <w:sz w:val="24"/>
          <w:szCs w:val="24"/>
        </w:rPr>
        <w:t xml:space="preserve"> töölepingu seaduse § 6 lõike 5 tähenduses</w:t>
      </w:r>
      <w:r w:rsidR="00407D3F" w:rsidRPr="34E5E199">
        <w:rPr>
          <w:rFonts w:ascii="Times New Roman" w:hAnsi="Times New Roman" w:cs="Times New Roman"/>
          <w:sz w:val="24"/>
          <w:szCs w:val="24"/>
        </w:rPr>
        <w:t xml:space="preserve">, </w:t>
      </w:r>
      <w:commentRangeStart w:id="1"/>
      <w:r w:rsidR="00407D3F" w:rsidRPr="34E5E199">
        <w:rPr>
          <w:rFonts w:ascii="Times New Roman" w:hAnsi="Times New Roman" w:cs="Times New Roman"/>
          <w:sz w:val="24"/>
          <w:szCs w:val="24"/>
        </w:rPr>
        <w:t>välja arvatud käesoleva seaduse § 181 lõike 8 alusel.</w:t>
      </w:r>
      <w:r w:rsidRPr="34E5E199">
        <w:rPr>
          <w:rFonts w:ascii="Times New Roman" w:hAnsi="Times New Roman" w:cs="Times New Roman"/>
          <w:sz w:val="24"/>
          <w:szCs w:val="24"/>
        </w:rPr>
        <w:t>“;</w:t>
      </w:r>
      <w:commentRangeEnd w:id="1"/>
      <w:r>
        <w:commentReference w:id="1"/>
      </w:r>
    </w:p>
    <w:p w14:paraId="7CA45DE3" w14:textId="77777777" w:rsidR="00197FD3" w:rsidRDefault="00197FD3" w:rsidP="00197FD3">
      <w:pPr>
        <w:spacing w:after="0" w:line="240" w:lineRule="auto"/>
        <w:jc w:val="both"/>
        <w:rPr>
          <w:rFonts w:ascii="Times New Roman" w:hAnsi="Times New Roman" w:cs="Times New Roman"/>
          <w:b/>
          <w:bCs/>
          <w:sz w:val="24"/>
          <w:szCs w:val="24"/>
        </w:rPr>
      </w:pPr>
    </w:p>
    <w:p w14:paraId="3EDBD4D3" w14:textId="740BB392" w:rsidR="00197FD3" w:rsidRPr="00C35C52" w:rsidRDefault="00197FD3" w:rsidP="00197FD3">
      <w:pPr>
        <w:spacing w:after="0" w:line="240" w:lineRule="auto"/>
        <w:jc w:val="both"/>
        <w:rPr>
          <w:rFonts w:ascii="Times New Roman" w:hAnsi="Times New Roman" w:cs="Times New Roman"/>
          <w:sz w:val="24"/>
          <w:szCs w:val="24"/>
        </w:rPr>
      </w:pPr>
      <w:r w:rsidRPr="34E5E199">
        <w:rPr>
          <w:rFonts w:ascii="Times New Roman" w:hAnsi="Times New Roman" w:cs="Times New Roman"/>
          <w:b/>
          <w:bCs/>
          <w:sz w:val="24"/>
          <w:szCs w:val="24"/>
        </w:rPr>
        <w:t>5)</w:t>
      </w:r>
      <w:r w:rsidRPr="34E5E199">
        <w:rPr>
          <w:rFonts w:ascii="Times New Roman" w:hAnsi="Times New Roman" w:cs="Times New Roman"/>
          <w:sz w:val="24"/>
          <w:szCs w:val="24"/>
        </w:rPr>
        <w:t xml:space="preserve"> </w:t>
      </w:r>
      <w:r w:rsidR="00407D3F" w:rsidRPr="34E5E199">
        <w:rPr>
          <w:rFonts w:ascii="Times New Roman" w:hAnsi="Times New Roman" w:cs="Times New Roman"/>
          <w:sz w:val="24"/>
          <w:szCs w:val="24"/>
        </w:rPr>
        <w:t>paragrahvi 176</w:t>
      </w:r>
      <w:r w:rsidR="00407D3F" w:rsidRPr="34E5E199">
        <w:rPr>
          <w:rFonts w:ascii="Times New Roman" w:hAnsi="Times New Roman" w:cs="Times New Roman"/>
          <w:sz w:val="24"/>
          <w:szCs w:val="24"/>
          <w:vertAlign w:val="superscript"/>
        </w:rPr>
        <w:t>1</w:t>
      </w:r>
      <w:r w:rsidR="00407D3F" w:rsidRPr="34E5E199">
        <w:rPr>
          <w:rFonts w:ascii="Times New Roman" w:hAnsi="Times New Roman" w:cs="Times New Roman"/>
          <w:sz w:val="24"/>
          <w:szCs w:val="24"/>
        </w:rPr>
        <w:t xml:space="preserve"> lõike 2 sissejuhatavas lauseosas</w:t>
      </w:r>
      <w:r w:rsidR="00C71B88" w:rsidRPr="34E5E199">
        <w:rPr>
          <w:rFonts w:ascii="Times New Roman" w:hAnsi="Times New Roman" w:cs="Times New Roman"/>
          <w:sz w:val="24"/>
          <w:szCs w:val="24"/>
        </w:rPr>
        <w:t>, § 177 lõikes 1</w:t>
      </w:r>
      <w:r w:rsidR="00C71B88" w:rsidRPr="34E5E199">
        <w:rPr>
          <w:rFonts w:ascii="Times New Roman" w:hAnsi="Times New Roman" w:cs="Times New Roman"/>
          <w:sz w:val="24"/>
          <w:szCs w:val="24"/>
          <w:vertAlign w:val="superscript"/>
        </w:rPr>
        <w:t>2</w:t>
      </w:r>
      <w:r w:rsidR="00C71B88" w:rsidRPr="34E5E199">
        <w:rPr>
          <w:rFonts w:ascii="Times New Roman" w:hAnsi="Times New Roman" w:cs="Times New Roman"/>
          <w:sz w:val="24"/>
          <w:szCs w:val="24"/>
        </w:rPr>
        <w:t>, §</w:t>
      </w:r>
      <w:del w:id="2" w:author="Kärt Voor - JUSTDIGI" w:date="2025-10-08T13:05:00Z">
        <w:r w:rsidRPr="34E5E199" w:rsidDel="00C71B88">
          <w:rPr>
            <w:rFonts w:ascii="Times New Roman" w:hAnsi="Times New Roman" w:cs="Times New Roman"/>
            <w:sz w:val="24"/>
            <w:szCs w:val="24"/>
          </w:rPr>
          <w:delText>-s</w:delText>
        </w:r>
      </w:del>
      <w:r w:rsidR="00C71B88" w:rsidRPr="34E5E199">
        <w:rPr>
          <w:rFonts w:ascii="Times New Roman" w:hAnsi="Times New Roman" w:cs="Times New Roman"/>
          <w:sz w:val="24"/>
          <w:szCs w:val="24"/>
        </w:rPr>
        <w:t xml:space="preserve"> 181</w:t>
      </w:r>
      <w:r w:rsidR="00C71B88" w:rsidRPr="34E5E199">
        <w:rPr>
          <w:rFonts w:ascii="Times New Roman" w:hAnsi="Times New Roman" w:cs="Times New Roman"/>
          <w:sz w:val="24"/>
          <w:szCs w:val="24"/>
          <w:vertAlign w:val="superscript"/>
        </w:rPr>
        <w:t>3</w:t>
      </w:r>
      <w:ins w:id="3" w:author="Kärt Voor - JUSTDIGI" w:date="2025-10-08T12:49:00Z">
        <w:r w:rsidR="370858A3" w:rsidRPr="34E5E199">
          <w:rPr>
            <w:rFonts w:ascii="Times New Roman" w:hAnsi="Times New Roman" w:cs="Times New Roman"/>
            <w:sz w:val="24"/>
            <w:szCs w:val="24"/>
            <w:vertAlign w:val="superscript"/>
          </w:rPr>
          <w:t xml:space="preserve"> </w:t>
        </w:r>
      </w:ins>
      <w:ins w:id="4" w:author="Kärt Voor - JUSTDIGI" w:date="2025-10-08T12:50:00Z">
        <w:r w:rsidR="370858A3" w:rsidRPr="34E5E199">
          <w:rPr>
            <w:rFonts w:ascii="Times New Roman" w:hAnsi="Times New Roman" w:cs="Times New Roman"/>
            <w:sz w:val="24"/>
            <w:szCs w:val="24"/>
          </w:rPr>
          <w:t>pealkirjas ja tekstis</w:t>
        </w:r>
      </w:ins>
      <w:r w:rsidR="00C71B88" w:rsidRPr="34E5E199">
        <w:rPr>
          <w:rFonts w:ascii="Times New Roman" w:hAnsi="Times New Roman" w:cs="Times New Roman"/>
          <w:sz w:val="24"/>
          <w:szCs w:val="24"/>
        </w:rPr>
        <w:t>, § 185 lõikes 2</w:t>
      </w:r>
      <w:r w:rsidR="00C71B88" w:rsidRPr="34E5E199">
        <w:rPr>
          <w:rFonts w:ascii="Times New Roman" w:hAnsi="Times New Roman" w:cs="Times New Roman"/>
          <w:sz w:val="24"/>
          <w:szCs w:val="24"/>
          <w:vertAlign w:val="superscript"/>
        </w:rPr>
        <w:t>1</w:t>
      </w:r>
      <w:r w:rsidR="00C71B88" w:rsidRPr="34E5E199">
        <w:rPr>
          <w:rFonts w:ascii="Times New Roman" w:hAnsi="Times New Roman" w:cs="Times New Roman"/>
          <w:sz w:val="24"/>
          <w:szCs w:val="24"/>
        </w:rPr>
        <w:t xml:space="preserve"> ja § 293 lõikes 5 </w:t>
      </w:r>
      <w:r w:rsidR="00407D3F" w:rsidRPr="34E5E199">
        <w:rPr>
          <w:rFonts w:ascii="Times New Roman" w:hAnsi="Times New Roman" w:cs="Times New Roman"/>
          <w:sz w:val="24"/>
          <w:szCs w:val="24"/>
        </w:rPr>
        <w:t>asendatakse sõna „renditöötajana“ sõnaga „renditööl“;</w:t>
      </w:r>
      <w:bookmarkStart w:id="5" w:name="_Hlk193105343"/>
    </w:p>
    <w:p w14:paraId="12807F7E" w14:textId="77777777" w:rsidR="00197FD3" w:rsidRPr="005B1C19" w:rsidRDefault="00197FD3" w:rsidP="00197FD3">
      <w:pPr>
        <w:spacing w:after="0" w:line="240" w:lineRule="auto"/>
        <w:jc w:val="both"/>
        <w:rPr>
          <w:rFonts w:ascii="Times New Roman" w:hAnsi="Times New Roman" w:cs="Times New Roman"/>
          <w:b/>
          <w:sz w:val="24"/>
          <w:szCs w:val="24"/>
        </w:rPr>
      </w:pPr>
    </w:p>
    <w:p w14:paraId="2C584AAB" w14:textId="603BCB9B" w:rsidR="00197FD3" w:rsidRPr="00B13CC0" w:rsidRDefault="00197FD3" w:rsidP="00407D3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6</w:t>
      </w:r>
      <w:r w:rsidRPr="005B1C19">
        <w:rPr>
          <w:rFonts w:ascii="Times New Roman" w:hAnsi="Times New Roman" w:cs="Times New Roman"/>
          <w:b/>
          <w:bCs/>
          <w:sz w:val="24"/>
          <w:szCs w:val="24"/>
        </w:rPr>
        <w:t xml:space="preserve">) </w:t>
      </w:r>
      <w:r w:rsidRPr="005B1C19">
        <w:rPr>
          <w:rFonts w:ascii="Times New Roman" w:hAnsi="Times New Roman" w:cs="Times New Roman"/>
          <w:sz w:val="24"/>
          <w:szCs w:val="24"/>
        </w:rPr>
        <w:t>paragrahv</w:t>
      </w:r>
      <w:r w:rsidR="00407D3F">
        <w:rPr>
          <w:rFonts w:ascii="Times New Roman" w:hAnsi="Times New Roman" w:cs="Times New Roman"/>
          <w:sz w:val="24"/>
          <w:szCs w:val="24"/>
        </w:rPr>
        <w:t xml:space="preserve"> 176</w:t>
      </w:r>
      <w:r w:rsidR="00407D3F" w:rsidRPr="00407D3F">
        <w:rPr>
          <w:rFonts w:ascii="Times New Roman" w:hAnsi="Times New Roman" w:cs="Times New Roman"/>
          <w:sz w:val="24"/>
          <w:szCs w:val="24"/>
          <w:vertAlign w:val="superscript"/>
        </w:rPr>
        <w:t>2</w:t>
      </w:r>
      <w:r w:rsidR="00407D3F">
        <w:rPr>
          <w:rFonts w:ascii="Times New Roman" w:hAnsi="Times New Roman" w:cs="Times New Roman"/>
          <w:sz w:val="24"/>
          <w:szCs w:val="24"/>
        </w:rPr>
        <w:t xml:space="preserve"> tunnistatakse kehtetuks</w:t>
      </w:r>
      <w:bookmarkStart w:id="6" w:name="_Hlk199848048"/>
      <w:r w:rsidR="00407D3F">
        <w:rPr>
          <w:rFonts w:ascii="Times New Roman" w:hAnsi="Times New Roman" w:cs="Times New Roman"/>
          <w:sz w:val="24"/>
          <w:szCs w:val="24"/>
        </w:rPr>
        <w:t>;</w:t>
      </w:r>
    </w:p>
    <w:p w14:paraId="52354794" w14:textId="77777777" w:rsidR="00197FD3" w:rsidRPr="00F64BA4" w:rsidRDefault="00197FD3" w:rsidP="00197FD3">
      <w:pPr>
        <w:spacing w:after="0" w:line="240" w:lineRule="auto"/>
        <w:jc w:val="both"/>
        <w:rPr>
          <w:rFonts w:ascii="Times New Roman" w:hAnsi="Times New Roman" w:cs="Times New Roman"/>
          <w:sz w:val="24"/>
          <w:szCs w:val="24"/>
        </w:rPr>
      </w:pPr>
    </w:p>
    <w:bookmarkEnd w:id="5"/>
    <w:bookmarkEnd w:id="6"/>
    <w:p w14:paraId="0B3D9F67" w14:textId="20F2B0EB" w:rsidR="00197FD3" w:rsidRPr="00D40B87" w:rsidRDefault="00197FD3" w:rsidP="00197FD3">
      <w:pPr>
        <w:spacing w:after="0" w:line="240" w:lineRule="auto"/>
        <w:jc w:val="both"/>
        <w:rPr>
          <w:rFonts w:ascii="Times New Roman" w:hAnsi="Times New Roman" w:cs="Times New Roman"/>
          <w:sz w:val="24"/>
          <w:szCs w:val="24"/>
        </w:rPr>
      </w:pPr>
      <w:r w:rsidRPr="00CE1374">
        <w:rPr>
          <w:rFonts w:ascii="Times New Roman" w:hAnsi="Times New Roman" w:cs="Times New Roman"/>
          <w:b/>
          <w:bCs/>
          <w:sz w:val="24"/>
          <w:szCs w:val="24"/>
        </w:rPr>
        <w:t>7)</w:t>
      </w:r>
      <w:r w:rsidRPr="00CE1374">
        <w:rPr>
          <w:rFonts w:ascii="Times New Roman" w:hAnsi="Times New Roman" w:cs="Times New Roman"/>
          <w:sz w:val="24"/>
          <w:szCs w:val="24"/>
        </w:rPr>
        <w:t xml:space="preserve"> paragrahvi 1</w:t>
      </w:r>
      <w:r w:rsidR="00CE1374" w:rsidRPr="00CE1374">
        <w:rPr>
          <w:rFonts w:ascii="Times New Roman" w:hAnsi="Times New Roman" w:cs="Times New Roman"/>
          <w:sz w:val="24"/>
          <w:szCs w:val="24"/>
        </w:rPr>
        <w:t>7</w:t>
      </w:r>
      <w:r w:rsidRPr="00CE1374">
        <w:rPr>
          <w:rFonts w:ascii="Times New Roman" w:hAnsi="Times New Roman" w:cs="Times New Roman"/>
          <w:sz w:val="24"/>
          <w:szCs w:val="24"/>
        </w:rPr>
        <w:t>8</w:t>
      </w:r>
      <w:r w:rsidR="00CE1374" w:rsidRPr="00CE1374">
        <w:rPr>
          <w:rFonts w:ascii="Times New Roman" w:hAnsi="Times New Roman" w:cs="Times New Roman"/>
          <w:sz w:val="24"/>
          <w:szCs w:val="24"/>
        </w:rPr>
        <w:t xml:space="preserve"> lõige 1</w:t>
      </w:r>
      <w:r w:rsidR="00CE1374" w:rsidRPr="00CE1374">
        <w:rPr>
          <w:rFonts w:ascii="Times New Roman" w:hAnsi="Times New Roman" w:cs="Times New Roman"/>
          <w:sz w:val="24"/>
          <w:szCs w:val="24"/>
          <w:vertAlign w:val="superscript"/>
        </w:rPr>
        <w:t>3</w:t>
      </w:r>
      <w:r w:rsidR="00CE1374" w:rsidRPr="00CE1374">
        <w:rPr>
          <w:rFonts w:ascii="Times New Roman" w:hAnsi="Times New Roman" w:cs="Times New Roman"/>
          <w:sz w:val="24"/>
          <w:szCs w:val="24"/>
        </w:rPr>
        <w:t xml:space="preserve"> muudetakse ja sõnastatakse järgmiselt:</w:t>
      </w:r>
    </w:p>
    <w:p w14:paraId="5618F241" w14:textId="77777777" w:rsidR="00197FD3" w:rsidRPr="00D40B87" w:rsidRDefault="00197FD3" w:rsidP="00197FD3">
      <w:pPr>
        <w:spacing w:after="0" w:line="240" w:lineRule="auto"/>
        <w:jc w:val="both"/>
        <w:rPr>
          <w:rFonts w:ascii="Times New Roman" w:hAnsi="Times New Roman" w:cs="Times New Roman"/>
          <w:sz w:val="24"/>
          <w:szCs w:val="24"/>
        </w:rPr>
      </w:pPr>
    </w:p>
    <w:p w14:paraId="50335287" w14:textId="25D09855" w:rsidR="00197FD3" w:rsidRPr="00F64BA4" w:rsidRDefault="00197FD3" w:rsidP="00CE1374">
      <w:pPr>
        <w:spacing w:after="0" w:line="240" w:lineRule="auto"/>
        <w:jc w:val="both"/>
        <w:rPr>
          <w:rFonts w:ascii="Times New Roman" w:hAnsi="Times New Roman" w:cs="Times New Roman"/>
          <w:sz w:val="24"/>
          <w:szCs w:val="24"/>
        </w:rPr>
      </w:pPr>
      <w:r w:rsidRPr="00D40B87">
        <w:rPr>
          <w:rFonts w:ascii="Times New Roman" w:hAnsi="Times New Roman" w:cs="Times New Roman"/>
          <w:sz w:val="24"/>
          <w:szCs w:val="24"/>
        </w:rPr>
        <w:t>„</w:t>
      </w:r>
      <w:r>
        <w:rPr>
          <w:rFonts w:ascii="Times New Roman" w:hAnsi="Times New Roman" w:cs="Times New Roman"/>
          <w:sz w:val="24"/>
          <w:szCs w:val="24"/>
        </w:rPr>
        <w:t>(</w:t>
      </w:r>
      <w:r w:rsidR="00CE1374" w:rsidRPr="00CE1374">
        <w:rPr>
          <w:rFonts w:ascii="Times New Roman" w:hAnsi="Times New Roman" w:cs="Times New Roman"/>
          <w:sz w:val="24"/>
          <w:szCs w:val="24"/>
        </w:rPr>
        <w:t>1</w:t>
      </w:r>
      <w:r w:rsidR="00CE1374" w:rsidRPr="00CE1374">
        <w:rPr>
          <w:rFonts w:ascii="Times New Roman" w:hAnsi="Times New Roman" w:cs="Times New Roman"/>
          <w:sz w:val="24"/>
          <w:szCs w:val="24"/>
          <w:vertAlign w:val="superscript"/>
        </w:rPr>
        <w:t>3</w:t>
      </w:r>
      <w:r w:rsidR="00CE1374" w:rsidRPr="00CE1374">
        <w:rPr>
          <w:rFonts w:ascii="Times New Roman" w:hAnsi="Times New Roman" w:cs="Times New Roman"/>
          <w:sz w:val="24"/>
          <w:szCs w:val="24"/>
        </w:rPr>
        <w:t xml:space="preserve">) Tööandja on kohustatud maksma välismaalasele, kellele on antud elamisluba töötamiseks käesoleva seaduse § 181 lõike 8 alusel, tasu, mille suurus on vähemalt </w:t>
      </w:r>
      <w:r w:rsidR="002134E3" w:rsidRPr="003F19FF">
        <w:rPr>
          <w:rFonts w:ascii="Times New Roman" w:hAnsi="Times New Roman" w:cs="Times New Roman"/>
          <w:sz w:val="24"/>
          <w:szCs w:val="24"/>
        </w:rPr>
        <w:t>80 protsenti</w:t>
      </w:r>
      <w:r w:rsidR="00CE1374" w:rsidRPr="00CE1374">
        <w:rPr>
          <w:rFonts w:ascii="Times New Roman" w:hAnsi="Times New Roman" w:cs="Times New Roman"/>
          <w:sz w:val="24"/>
          <w:szCs w:val="24"/>
        </w:rPr>
        <w:t xml:space="preserve"> Statistikaameti viimati avaldatud Eesti aasta </w:t>
      </w:r>
      <w:r w:rsidR="002134E3" w:rsidRPr="003F19FF">
        <w:rPr>
          <w:rFonts w:ascii="Times New Roman" w:hAnsi="Times New Roman" w:cs="Times New Roman"/>
          <w:sz w:val="24"/>
          <w:szCs w:val="24"/>
        </w:rPr>
        <w:t>keskmisest brutokuupalgast</w:t>
      </w:r>
      <w:r w:rsidRPr="00F64BA4">
        <w:rPr>
          <w:rFonts w:ascii="Times New Roman" w:hAnsi="Times New Roman" w:cs="Times New Roman"/>
          <w:sz w:val="24"/>
          <w:szCs w:val="24"/>
        </w:rPr>
        <w:t>.“;</w:t>
      </w:r>
    </w:p>
    <w:p w14:paraId="5BF1F18A" w14:textId="77777777" w:rsidR="00197FD3" w:rsidRPr="00F64BA4" w:rsidRDefault="00197FD3" w:rsidP="00197FD3">
      <w:pPr>
        <w:spacing w:after="0" w:line="240" w:lineRule="auto"/>
        <w:jc w:val="both"/>
        <w:rPr>
          <w:rFonts w:ascii="Times New Roman" w:hAnsi="Times New Roman" w:cs="Times New Roman"/>
          <w:sz w:val="24"/>
          <w:szCs w:val="24"/>
        </w:rPr>
      </w:pPr>
    </w:p>
    <w:p w14:paraId="6BCC1592" w14:textId="691EC483" w:rsidR="00197FD3" w:rsidRPr="00F64BA4" w:rsidRDefault="00197FD3" w:rsidP="00197FD3">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8)</w:t>
      </w:r>
      <w:r w:rsidRPr="00F64BA4">
        <w:rPr>
          <w:rFonts w:ascii="Times New Roman" w:hAnsi="Times New Roman" w:cs="Times New Roman"/>
          <w:sz w:val="24"/>
          <w:szCs w:val="24"/>
        </w:rPr>
        <w:t xml:space="preserve"> paragrahvi 18</w:t>
      </w:r>
      <w:r w:rsidR="00CE1374">
        <w:rPr>
          <w:rFonts w:ascii="Times New Roman" w:hAnsi="Times New Roman" w:cs="Times New Roman"/>
          <w:sz w:val="24"/>
          <w:szCs w:val="24"/>
        </w:rPr>
        <w:t>1</w:t>
      </w:r>
      <w:r w:rsidRPr="00F64BA4">
        <w:rPr>
          <w:rFonts w:ascii="Times New Roman" w:hAnsi="Times New Roman" w:cs="Times New Roman"/>
          <w:sz w:val="24"/>
          <w:szCs w:val="24"/>
        </w:rPr>
        <w:t xml:space="preserve"> </w:t>
      </w:r>
      <w:r>
        <w:rPr>
          <w:rFonts w:ascii="Times New Roman" w:hAnsi="Times New Roman" w:cs="Times New Roman"/>
          <w:sz w:val="24"/>
          <w:szCs w:val="24"/>
        </w:rPr>
        <w:t>lõi</w:t>
      </w:r>
      <w:r w:rsidR="00CE1374">
        <w:rPr>
          <w:rFonts w:ascii="Times New Roman" w:hAnsi="Times New Roman" w:cs="Times New Roman"/>
          <w:sz w:val="24"/>
          <w:szCs w:val="24"/>
        </w:rPr>
        <w:t>ke</w:t>
      </w:r>
      <w:r>
        <w:rPr>
          <w:rFonts w:ascii="Times New Roman" w:hAnsi="Times New Roman" w:cs="Times New Roman"/>
          <w:sz w:val="24"/>
          <w:szCs w:val="24"/>
        </w:rPr>
        <w:t xml:space="preserve"> 2 </w:t>
      </w:r>
      <w:r w:rsidR="00CE1374">
        <w:rPr>
          <w:rFonts w:ascii="Times New Roman" w:hAnsi="Times New Roman" w:cs="Times New Roman"/>
          <w:sz w:val="24"/>
          <w:szCs w:val="24"/>
        </w:rPr>
        <w:t xml:space="preserve">punkt 4 </w:t>
      </w:r>
      <w:r w:rsidRPr="00F64BA4">
        <w:rPr>
          <w:rFonts w:ascii="Times New Roman" w:hAnsi="Times New Roman" w:cs="Times New Roman"/>
          <w:sz w:val="24"/>
          <w:szCs w:val="24"/>
        </w:rPr>
        <w:t>muudetakse ja sõnastatakse järgmiselt:</w:t>
      </w:r>
    </w:p>
    <w:p w14:paraId="0F646519" w14:textId="77777777" w:rsidR="00197FD3" w:rsidRPr="00F64BA4" w:rsidRDefault="00197FD3" w:rsidP="00197FD3">
      <w:pPr>
        <w:spacing w:after="0" w:line="240" w:lineRule="auto"/>
        <w:jc w:val="both"/>
        <w:rPr>
          <w:rFonts w:ascii="Times New Roman" w:hAnsi="Times New Roman" w:cs="Times New Roman"/>
          <w:sz w:val="24"/>
          <w:szCs w:val="24"/>
        </w:rPr>
      </w:pPr>
    </w:p>
    <w:p w14:paraId="19040BEB" w14:textId="7815769C" w:rsidR="00197FD3" w:rsidRDefault="00197FD3" w:rsidP="00197FD3">
      <w:pPr>
        <w:spacing w:after="0" w:line="240" w:lineRule="auto"/>
        <w:jc w:val="both"/>
        <w:rPr>
          <w:rFonts w:ascii="Times New Roman" w:hAnsi="Times New Roman" w:cs="Times New Roman"/>
          <w:sz w:val="24"/>
          <w:szCs w:val="24"/>
        </w:rPr>
      </w:pPr>
      <w:bookmarkStart w:id="7" w:name="_Hlk194322080"/>
      <w:r w:rsidRPr="00F64BA4">
        <w:rPr>
          <w:rFonts w:ascii="Times New Roman" w:hAnsi="Times New Roman" w:cs="Times New Roman"/>
          <w:sz w:val="24"/>
          <w:szCs w:val="24"/>
        </w:rPr>
        <w:t>„</w:t>
      </w:r>
      <w:r w:rsidR="00CE1374">
        <w:rPr>
          <w:rFonts w:ascii="Times New Roman" w:hAnsi="Times New Roman" w:cs="Times New Roman"/>
          <w:sz w:val="24"/>
          <w:szCs w:val="24"/>
        </w:rPr>
        <w:t xml:space="preserve">4) </w:t>
      </w:r>
      <w:r w:rsidR="00CE1374" w:rsidRPr="00CE1374">
        <w:rPr>
          <w:rFonts w:ascii="Times New Roman" w:hAnsi="Times New Roman" w:cs="Times New Roman"/>
          <w:sz w:val="24"/>
          <w:szCs w:val="24"/>
        </w:rPr>
        <w:t>töötamiseks tööjõupuudusega tegevusalal</w:t>
      </w:r>
      <w:r w:rsidR="00CE1374">
        <w:rPr>
          <w:rFonts w:ascii="Times New Roman" w:hAnsi="Times New Roman" w:cs="Times New Roman"/>
          <w:sz w:val="24"/>
          <w:szCs w:val="24"/>
        </w:rPr>
        <w:t>;</w:t>
      </w:r>
      <w:bookmarkEnd w:id="7"/>
      <w:r w:rsidRPr="00F64BA4">
        <w:rPr>
          <w:rFonts w:ascii="Times New Roman" w:hAnsi="Times New Roman" w:cs="Times New Roman"/>
          <w:sz w:val="24"/>
          <w:szCs w:val="24"/>
        </w:rPr>
        <w:t>“;</w:t>
      </w:r>
    </w:p>
    <w:p w14:paraId="4B49FF47" w14:textId="77777777" w:rsidR="00197FD3" w:rsidRDefault="00197FD3" w:rsidP="00197FD3">
      <w:pPr>
        <w:spacing w:after="0" w:line="240" w:lineRule="auto"/>
        <w:jc w:val="both"/>
        <w:rPr>
          <w:rFonts w:ascii="Times New Roman" w:hAnsi="Times New Roman" w:cs="Times New Roman"/>
          <w:sz w:val="24"/>
          <w:szCs w:val="24"/>
        </w:rPr>
      </w:pPr>
    </w:p>
    <w:p w14:paraId="70D31684" w14:textId="7DFA501D" w:rsidR="00197FD3" w:rsidRDefault="00197FD3" w:rsidP="00197FD3">
      <w:pPr>
        <w:spacing w:after="0" w:line="240" w:lineRule="auto"/>
        <w:jc w:val="both"/>
        <w:rPr>
          <w:rFonts w:ascii="Times New Roman" w:hAnsi="Times New Roman" w:cs="Times New Roman"/>
          <w:sz w:val="24"/>
          <w:szCs w:val="24"/>
        </w:rPr>
      </w:pPr>
      <w:r w:rsidRPr="00E07BB2">
        <w:rPr>
          <w:rFonts w:ascii="Times New Roman" w:hAnsi="Times New Roman" w:cs="Times New Roman"/>
          <w:b/>
          <w:bCs/>
          <w:sz w:val="24"/>
          <w:szCs w:val="24"/>
        </w:rPr>
        <w:t>9)</w:t>
      </w:r>
      <w:r>
        <w:rPr>
          <w:rFonts w:ascii="Times New Roman" w:hAnsi="Times New Roman" w:cs="Times New Roman"/>
          <w:sz w:val="24"/>
          <w:szCs w:val="24"/>
        </w:rPr>
        <w:t xml:space="preserve"> paragrahvi </w:t>
      </w:r>
      <w:r w:rsidR="00CE1374" w:rsidRPr="00CE1374">
        <w:rPr>
          <w:rFonts w:ascii="Times New Roman" w:hAnsi="Times New Roman" w:cs="Times New Roman"/>
          <w:sz w:val="24"/>
          <w:szCs w:val="24"/>
        </w:rPr>
        <w:t>1</w:t>
      </w:r>
      <w:r w:rsidR="00CE1374">
        <w:rPr>
          <w:rFonts w:ascii="Times New Roman" w:hAnsi="Times New Roman" w:cs="Times New Roman"/>
          <w:sz w:val="24"/>
          <w:szCs w:val="24"/>
        </w:rPr>
        <w:t>81 lõike 2 punkt 7</w:t>
      </w:r>
      <w:r w:rsidR="00CE1374" w:rsidRPr="00CE1374">
        <w:rPr>
          <w:rFonts w:ascii="Times New Roman" w:hAnsi="Times New Roman" w:cs="Times New Roman"/>
          <w:sz w:val="24"/>
          <w:szCs w:val="24"/>
        </w:rPr>
        <w:t xml:space="preserve"> tunnistatakse kehtetuks</w:t>
      </w:r>
      <w:r w:rsidR="00CE1374">
        <w:rPr>
          <w:rFonts w:ascii="Times New Roman" w:hAnsi="Times New Roman" w:cs="Times New Roman"/>
          <w:sz w:val="24"/>
          <w:szCs w:val="24"/>
        </w:rPr>
        <w:t>;</w:t>
      </w:r>
    </w:p>
    <w:p w14:paraId="6D13A9FB" w14:textId="77777777" w:rsidR="00197FD3" w:rsidRDefault="00197FD3" w:rsidP="00197FD3">
      <w:pPr>
        <w:spacing w:after="0" w:line="240" w:lineRule="auto"/>
        <w:jc w:val="both"/>
        <w:rPr>
          <w:rFonts w:ascii="Times New Roman" w:hAnsi="Times New Roman" w:cs="Times New Roman"/>
          <w:sz w:val="24"/>
          <w:szCs w:val="24"/>
        </w:rPr>
      </w:pPr>
    </w:p>
    <w:p w14:paraId="70BE162C" w14:textId="3811154F" w:rsidR="00197FD3" w:rsidRPr="00F64BA4" w:rsidRDefault="00197FD3" w:rsidP="00197FD3">
      <w:pPr>
        <w:spacing w:after="0" w:line="240" w:lineRule="auto"/>
        <w:jc w:val="both"/>
        <w:rPr>
          <w:rFonts w:ascii="Times New Roman" w:hAnsi="Times New Roman" w:cs="Times New Roman"/>
          <w:sz w:val="24"/>
          <w:szCs w:val="24"/>
        </w:rPr>
      </w:pPr>
      <w:r w:rsidRPr="00A528F5">
        <w:rPr>
          <w:rFonts w:ascii="Times New Roman" w:hAnsi="Times New Roman" w:cs="Times New Roman"/>
          <w:b/>
          <w:bCs/>
          <w:sz w:val="24"/>
          <w:szCs w:val="24"/>
        </w:rPr>
        <w:t>10)</w:t>
      </w:r>
      <w:r w:rsidRPr="00A528F5">
        <w:rPr>
          <w:rFonts w:ascii="Times New Roman" w:hAnsi="Times New Roman" w:cs="Times New Roman"/>
          <w:sz w:val="24"/>
          <w:szCs w:val="24"/>
        </w:rPr>
        <w:t xml:space="preserve"> paragrahv</w:t>
      </w:r>
      <w:r w:rsidR="00CE1374">
        <w:rPr>
          <w:rFonts w:ascii="Times New Roman" w:hAnsi="Times New Roman" w:cs="Times New Roman"/>
          <w:sz w:val="24"/>
          <w:szCs w:val="24"/>
        </w:rPr>
        <w:t>i</w:t>
      </w:r>
      <w:r w:rsidRPr="00A528F5">
        <w:rPr>
          <w:rFonts w:ascii="Times New Roman" w:hAnsi="Times New Roman" w:cs="Times New Roman"/>
          <w:sz w:val="24"/>
          <w:szCs w:val="24"/>
        </w:rPr>
        <w:t xml:space="preserve"> 18</w:t>
      </w:r>
      <w:r w:rsidR="00CE1374">
        <w:rPr>
          <w:rFonts w:ascii="Times New Roman" w:hAnsi="Times New Roman" w:cs="Times New Roman"/>
          <w:sz w:val="24"/>
          <w:szCs w:val="24"/>
        </w:rPr>
        <w:t xml:space="preserve">1 lõige 8 </w:t>
      </w:r>
      <w:r w:rsidRPr="00A528F5">
        <w:rPr>
          <w:rFonts w:ascii="Times New Roman" w:hAnsi="Times New Roman" w:cs="Times New Roman"/>
          <w:sz w:val="24"/>
          <w:szCs w:val="24"/>
        </w:rPr>
        <w:t>muudetakse ja sõnastatakse järgmiselt:</w:t>
      </w:r>
    </w:p>
    <w:p w14:paraId="47658135" w14:textId="77777777" w:rsidR="00197FD3" w:rsidRPr="00F64BA4" w:rsidRDefault="00197FD3" w:rsidP="00197FD3">
      <w:pPr>
        <w:spacing w:after="0" w:line="240" w:lineRule="auto"/>
        <w:jc w:val="both"/>
        <w:rPr>
          <w:rFonts w:ascii="Times New Roman" w:hAnsi="Times New Roman" w:cs="Times New Roman"/>
          <w:sz w:val="24"/>
          <w:szCs w:val="24"/>
        </w:rPr>
      </w:pPr>
    </w:p>
    <w:p w14:paraId="23673CEA" w14:textId="75B0153B" w:rsidR="00197FD3" w:rsidRPr="00F64BA4" w:rsidRDefault="00197FD3" w:rsidP="00197FD3">
      <w:pPr>
        <w:spacing w:after="0" w:line="240" w:lineRule="auto"/>
        <w:jc w:val="both"/>
        <w:rPr>
          <w:rFonts w:ascii="Times New Roman" w:hAnsi="Times New Roman" w:cs="Times New Roman"/>
          <w:sz w:val="24"/>
          <w:szCs w:val="24"/>
        </w:rPr>
      </w:pPr>
      <w:r w:rsidRPr="00CE1374">
        <w:rPr>
          <w:rFonts w:ascii="Times New Roman" w:hAnsi="Times New Roman" w:cs="Times New Roman"/>
          <w:sz w:val="24"/>
          <w:szCs w:val="24"/>
        </w:rPr>
        <w:t>„</w:t>
      </w:r>
      <w:bookmarkStart w:id="8" w:name="_Hlk172620352"/>
      <w:r w:rsidR="00CE1374" w:rsidRPr="00961F7A">
        <w:rPr>
          <w:rFonts w:ascii="Times New Roman" w:eastAsia="Aptos" w:hAnsi="Times New Roman" w:cs="Times New Roman"/>
          <w:color w:val="202020"/>
          <w:sz w:val="24"/>
          <w:szCs w:val="24"/>
          <w:shd w:val="clear" w:color="auto" w:fill="FFFFFF"/>
        </w:rPr>
        <w:t xml:space="preserve">(8) Tähtajalise elamisloa töötamiseks võib anda töötamiseks </w:t>
      </w:r>
      <w:commentRangeStart w:id="9"/>
      <w:r w:rsidR="00CE1374" w:rsidRPr="00961F7A">
        <w:rPr>
          <w:rFonts w:ascii="Times New Roman" w:eastAsia="Aptos" w:hAnsi="Times New Roman" w:cs="Times New Roman"/>
          <w:color w:val="202020"/>
          <w:sz w:val="24"/>
          <w:szCs w:val="24"/>
          <w:shd w:val="clear" w:color="auto" w:fill="FFFFFF"/>
        </w:rPr>
        <w:t>tööjõupuudusega tegevusalal,</w:t>
      </w:r>
      <w:commentRangeEnd w:id="9"/>
      <w:r>
        <w:commentReference w:id="9"/>
      </w:r>
      <w:r w:rsidR="00CE1374" w:rsidRPr="00961F7A">
        <w:rPr>
          <w:rFonts w:ascii="Times New Roman" w:eastAsia="Aptos" w:hAnsi="Times New Roman" w:cs="Times New Roman"/>
          <w:color w:val="202020"/>
          <w:sz w:val="24"/>
          <w:szCs w:val="24"/>
          <w:shd w:val="clear" w:color="auto" w:fill="FFFFFF"/>
        </w:rPr>
        <w:t xml:space="preserve"> kui </w:t>
      </w:r>
      <w:bookmarkEnd w:id="8"/>
      <w:r w:rsidR="00CE1374" w:rsidRPr="00961F7A">
        <w:rPr>
          <w:rFonts w:ascii="Times New Roman" w:eastAsia="Aptos" w:hAnsi="Times New Roman" w:cs="Times New Roman"/>
          <w:color w:val="202020"/>
          <w:sz w:val="24"/>
          <w:szCs w:val="24"/>
          <w:shd w:val="clear" w:color="auto" w:fill="FFFFFF"/>
        </w:rPr>
        <w:t>välismaalase tööandja Eesti äriregistrisse kantud põhitegevusala kuulub</w:t>
      </w:r>
      <w:r w:rsidR="00811792">
        <w:rPr>
          <w:rFonts w:ascii="Times New Roman" w:eastAsia="Aptos" w:hAnsi="Times New Roman" w:cs="Times New Roman"/>
          <w:color w:val="202020"/>
          <w:sz w:val="24"/>
          <w:szCs w:val="24"/>
          <w:shd w:val="clear" w:color="auto" w:fill="FFFFFF"/>
        </w:rPr>
        <w:t xml:space="preserve"> käesoleva paragrahvi lõike 8</w:t>
      </w:r>
      <w:r w:rsidR="00811792" w:rsidRPr="00811792">
        <w:rPr>
          <w:rFonts w:ascii="Times New Roman" w:eastAsia="Aptos" w:hAnsi="Times New Roman" w:cs="Times New Roman"/>
          <w:color w:val="202020"/>
          <w:sz w:val="24"/>
          <w:szCs w:val="24"/>
          <w:shd w:val="clear" w:color="auto" w:fill="FFFFFF"/>
          <w:vertAlign w:val="superscript"/>
        </w:rPr>
        <w:t>2</w:t>
      </w:r>
      <w:r w:rsidR="00811792">
        <w:rPr>
          <w:rFonts w:ascii="Times New Roman" w:eastAsia="Aptos" w:hAnsi="Times New Roman" w:cs="Times New Roman"/>
          <w:color w:val="202020"/>
          <w:sz w:val="24"/>
          <w:szCs w:val="24"/>
          <w:shd w:val="clear" w:color="auto" w:fill="FFFFFF"/>
        </w:rPr>
        <w:t xml:space="preserve"> alusel</w:t>
      </w:r>
      <w:r w:rsidR="00CE1374" w:rsidRPr="00961F7A">
        <w:rPr>
          <w:rFonts w:ascii="Times New Roman" w:eastAsia="Aptos" w:hAnsi="Times New Roman" w:cs="Times New Roman"/>
          <w:color w:val="202020"/>
          <w:sz w:val="24"/>
          <w:szCs w:val="24"/>
          <w:shd w:val="clear" w:color="auto" w:fill="FFFFFF"/>
        </w:rPr>
        <w:t xml:space="preserve"> Vabariigi Valitsuse kehtestatud tööjõupuudusega tegevusalade loetelusse.</w:t>
      </w:r>
      <w:r w:rsidRPr="00CE1374">
        <w:rPr>
          <w:rFonts w:ascii="Times New Roman" w:hAnsi="Times New Roman" w:cs="Times New Roman"/>
          <w:sz w:val="24"/>
          <w:szCs w:val="24"/>
        </w:rPr>
        <w:t>“;</w:t>
      </w:r>
    </w:p>
    <w:p w14:paraId="4A98A6A9" w14:textId="77777777" w:rsidR="00197FD3" w:rsidRPr="00F64BA4" w:rsidRDefault="00197FD3" w:rsidP="00197FD3">
      <w:pPr>
        <w:spacing w:after="0" w:line="240" w:lineRule="auto"/>
        <w:jc w:val="both"/>
        <w:rPr>
          <w:rFonts w:ascii="Times New Roman" w:hAnsi="Times New Roman" w:cs="Times New Roman"/>
          <w:sz w:val="24"/>
          <w:szCs w:val="24"/>
        </w:rPr>
      </w:pPr>
    </w:p>
    <w:p w14:paraId="5D3E9070" w14:textId="5278EC91" w:rsidR="00197FD3" w:rsidRPr="00F64BA4" w:rsidRDefault="00197FD3" w:rsidP="00197FD3">
      <w:pPr>
        <w:spacing w:after="0" w:line="240" w:lineRule="auto"/>
        <w:jc w:val="both"/>
        <w:rPr>
          <w:rFonts w:ascii="Times New Roman" w:hAnsi="Times New Roman" w:cs="Times New Roman"/>
          <w:sz w:val="24"/>
          <w:szCs w:val="24"/>
        </w:rPr>
      </w:pPr>
      <w:r w:rsidRPr="34E5E199">
        <w:rPr>
          <w:rFonts w:ascii="Times New Roman" w:hAnsi="Times New Roman" w:cs="Times New Roman"/>
          <w:b/>
          <w:bCs/>
          <w:sz w:val="24"/>
          <w:szCs w:val="24"/>
        </w:rPr>
        <w:t>11)</w:t>
      </w:r>
      <w:r w:rsidRPr="34E5E199">
        <w:rPr>
          <w:rFonts w:ascii="Times New Roman" w:hAnsi="Times New Roman" w:cs="Times New Roman"/>
          <w:sz w:val="24"/>
          <w:szCs w:val="24"/>
        </w:rPr>
        <w:t xml:space="preserve"> paragrahvi 1</w:t>
      </w:r>
      <w:r w:rsidR="00CE1374" w:rsidRPr="34E5E199">
        <w:rPr>
          <w:rFonts w:ascii="Times New Roman" w:hAnsi="Times New Roman" w:cs="Times New Roman"/>
          <w:sz w:val="24"/>
          <w:szCs w:val="24"/>
        </w:rPr>
        <w:t xml:space="preserve">81 </w:t>
      </w:r>
      <w:r w:rsidRPr="34E5E199">
        <w:rPr>
          <w:rFonts w:ascii="Times New Roman" w:hAnsi="Times New Roman" w:cs="Times New Roman"/>
          <w:sz w:val="24"/>
          <w:szCs w:val="24"/>
        </w:rPr>
        <w:t>täiendatakse lõi</w:t>
      </w:r>
      <w:r w:rsidR="00CE1374" w:rsidRPr="34E5E199">
        <w:rPr>
          <w:rFonts w:ascii="Times New Roman" w:hAnsi="Times New Roman" w:cs="Times New Roman"/>
          <w:sz w:val="24"/>
          <w:szCs w:val="24"/>
        </w:rPr>
        <w:t xml:space="preserve">getega </w:t>
      </w:r>
      <w:commentRangeStart w:id="10"/>
      <w:r w:rsidR="00CE1374" w:rsidRPr="34E5E199">
        <w:rPr>
          <w:rFonts w:ascii="Times New Roman" w:hAnsi="Times New Roman" w:cs="Times New Roman"/>
          <w:sz w:val="24"/>
          <w:szCs w:val="24"/>
        </w:rPr>
        <w:t>8</w:t>
      </w:r>
      <w:r w:rsidR="00CE1374" w:rsidRPr="34E5E199">
        <w:rPr>
          <w:rFonts w:ascii="Times New Roman" w:hAnsi="Times New Roman" w:cs="Times New Roman"/>
          <w:sz w:val="24"/>
          <w:szCs w:val="24"/>
          <w:vertAlign w:val="superscript"/>
        </w:rPr>
        <w:t>1</w:t>
      </w:r>
      <w:r w:rsidR="00CE1374" w:rsidRPr="34E5E199">
        <w:rPr>
          <w:rFonts w:ascii="Times New Roman" w:hAnsi="Times New Roman" w:cs="Times New Roman"/>
          <w:sz w:val="24"/>
          <w:szCs w:val="24"/>
        </w:rPr>
        <w:t>–8</w:t>
      </w:r>
      <w:r w:rsidR="00F43553" w:rsidRPr="34E5E199">
        <w:rPr>
          <w:rFonts w:ascii="Times New Roman" w:hAnsi="Times New Roman" w:cs="Times New Roman"/>
          <w:sz w:val="24"/>
          <w:szCs w:val="24"/>
          <w:vertAlign w:val="superscript"/>
        </w:rPr>
        <w:t>7</w:t>
      </w:r>
      <w:r w:rsidR="00CE1374" w:rsidRPr="34E5E199">
        <w:rPr>
          <w:rFonts w:ascii="Times New Roman" w:hAnsi="Times New Roman" w:cs="Times New Roman"/>
          <w:sz w:val="24"/>
          <w:szCs w:val="24"/>
        </w:rPr>
        <w:t xml:space="preserve"> </w:t>
      </w:r>
      <w:commentRangeEnd w:id="10"/>
      <w:r>
        <w:commentReference w:id="10"/>
      </w:r>
      <w:r w:rsidRPr="34E5E199">
        <w:rPr>
          <w:rFonts w:ascii="Times New Roman" w:hAnsi="Times New Roman" w:cs="Times New Roman"/>
          <w:sz w:val="24"/>
          <w:szCs w:val="24"/>
        </w:rPr>
        <w:t>järgmises sõnastuses:</w:t>
      </w:r>
    </w:p>
    <w:p w14:paraId="4437F9DF" w14:textId="77777777" w:rsidR="00197FD3" w:rsidRPr="00F64BA4" w:rsidRDefault="00197FD3" w:rsidP="00197FD3">
      <w:pPr>
        <w:spacing w:after="0" w:line="240" w:lineRule="auto"/>
        <w:jc w:val="both"/>
        <w:rPr>
          <w:rFonts w:ascii="Times New Roman" w:hAnsi="Times New Roman" w:cs="Times New Roman"/>
          <w:sz w:val="24"/>
          <w:szCs w:val="24"/>
        </w:rPr>
      </w:pPr>
    </w:p>
    <w:p w14:paraId="4174A2D5" w14:textId="2A95D486" w:rsidR="00CE1374" w:rsidRPr="00961F7A" w:rsidRDefault="00197FD3" w:rsidP="00CE1374">
      <w:pPr>
        <w:spacing w:after="0" w:line="240" w:lineRule="auto"/>
        <w:jc w:val="both"/>
        <w:rPr>
          <w:rFonts w:ascii="Times New Roman" w:eastAsia="Aptos" w:hAnsi="Times New Roman" w:cs="Times New Roman"/>
          <w:color w:val="202020"/>
          <w:sz w:val="24"/>
          <w:szCs w:val="24"/>
          <w:shd w:val="clear" w:color="auto" w:fill="FFFFFF"/>
        </w:rPr>
      </w:pPr>
      <w:r w:rsidRPr="00CE1374">
        <w:rPr>
          <w:rFonts w:ascii="Times New Roman" w:hAnsi="Times New Roman" w:cs="Times New Roman"/>
          <w:sz w:val="24"/>
          <w:szCs w:val="24"/>
        </w:rPr>
        <w:lastRenderedPageBreak/>
        <w:t>„</w:t>
      </w:r>
      <w:r w:rsidR="00CE1374" w:rsidRPr="00961F7A">
        <w:rPr>
          <w:rFonts w:ascii="Times New Roman" w:eastAsia="Aptos" w:hAnsi="Times New Roman" w:cs="Times New Roman"/>
          <w:color w:val="202020"/>
          <w:sz w:val="24"/>
          <w:szCs w:val="24"/>
          <w:shd w:val="clear" w:color="auto" w:fill="FFFFFF"/>
        </w:rPr>
        <w:t>(8</w:t>
      </w:r>
      <w:r w:rsidR="00CE1374" w:rsidRPr="00961F7A">
        <w:rPr>
          <w:rFonts w:ascii="Times New Roman" w:eastAsia="Aptos" w:hAnsi="Times New Roman" w:cs="Times New Roman"/>
          <w:color w:val="202020"/>
          <w:sz w:val="24"/>
          <w:szCs w:val="24"/>
          <w:shd w:val="clear" w:color="auto" w:fill="FFFFFF"/>
          <w:vertAlign w:val="superscript"/>
        </w:rPr>
        <w:t>1</w:t>
      </w:r>
      <w:r w:rsidR="00CE1374" w:rsidRPr="00961F7A">
        <w:rPr>
          <w:rFonts w:ascii="Times New Roman" w:eastAsia="Aptos" w:hAnsi="Times New Roman" w:cs="Times New Roman"/>
          <w:color w:val="202020"/>
          <w:sz w:val="24"/>
          <w:szCs w:val="24"/>
          <w:shd w:val="clear" w:color="auto" w:fill="FFFFFF"/>
        </w:rPr>
        <w:t xml:space="preserve">) </w:t>
      </w:r>
      <w:r w:rsidR="003226F6">
        <w:rPr>
          <w:rFonts w:ascii="Times New Roman" w:eastAsia="Aptos" w:hAnsi="Times New Roman" w:cs="Times New Roman"/>
          <w:color w:val="202020"/>
          <w:sz w:val="24"/>
          <w:szCs w:val="24"/>
          <w:shd w:val="clear" w:color="auto" w:fill="FFFFFF"/>
        </w:rPr>
        <w:t>Käesoleva paragrahvi lõikes 8 nimetatud t</w:t>
      </w:r>
      <w:r w:rsidR="00CE1374" w:rsidRPr="00961F7A">
        <w:rPr>
          <w:rFonts w:ascii="Times New Roman" w:eastAsia="Aptos" w:hAnsi="Times New Roman" w:cs="Times New Roman"/>
          <w:color w:val="202020"/>
          <w:sz w:val="24"/>
          <w:szCs w:val="24"/>
          <w:shd w:val="clear" w:color="auto" w:fill="FFFFFF"/>
        </w:rPr>
        <w:t xml:space="preserve">ööjõupuudusega tegevusala </w:t>
      </w:r>
      <w:r w:rsidR="00F64672">
        <w:rPr>
          <w:rFonts w:ascii="Times New Roman" w:eastAsia="Aptos" w:hAnsi="Times New Roman" w:cs="Times New Roman"/>
          <w:color w:val="202020"/>
          <w:sz w:val="24"/>
          <w:szCs w:val="24"/>
          <w:shd w:val="clear" w:color="auto" w:fill="FFFFFF"/>
        </w:rPr>
        <w:t>määratlemisel võetakse aluseks</w:t>
      </w:r>
      <w:r w:rsidR="00CE1374" w:rsidRPr="00961F7A">
        <w:rPr>
          <w:rFonts w:ascii="Times New Roman" w:eastAsia="Aptos" w:hAnsi="Times New Roman" w:cs="Times New Roman"/>
          <w:color w:val="202020"/>
          <w:sz w:val="24"/>
          <w:szCs w:val="24"/>
          <w:shd w:val="clear" w:color="auto" w:fill="FFFFFF"/>
        </w:rPr>
        <w:t xml:space="preserve"> </w:t>
      </w:r>
      <w:r w:rsidR="00EA2784">
        <w:rPr>
          <w:rFonts w:ascii="Times New Roman" w:eastAsia="Aptos" w:hAnsi="Times New Roman" w:cs="Times New Roman"/>
          <w:color w:val="202020"/>
          <w:sz w:val="24"/>
          <w:szCs w:val="24"/>
          <w:shd w:val="clear" w:color="auto" w:fill="FFFFFF"/>
        </w:rPr>
        <w:t xml:space="preserve">selle </w:t>
      </w:r>
      <w:r w:rsidR="00CE1374" w:rsidRPr="00961F7A">
        <w:rPr>
          <w:rFonts w:ascii="Times New Roman" w:eastAsia="Aptos" w:hAnsi="Times New Roman" w:cs="Times New Roman"/>
          <w:color w:val="202020"/>
          <w:sz w:val="24"/>
          <w:szCs w:val="24"/>
          <w:shd w:val="clear" w:color="auto" w:fill="FFFFFF"/>
        </w:rPr>
        <w:t>kahekohali</w:t>
      </w:r>
      <w:r w:rsidR="00017B23">
        <w:rPr>
          <w:rFonts w:ascii="Times New Roman" w:eastAsia="Aptos" w:hAnsi="Times New Roman" w:cs="Times New Roman"/>
          <w:color w:val="202020"/>
          <w:sz w:val="24"/>
          <w:szCs w:val="24"/>
          <w:shd w:val="clear" w:color="auto" w:fill="FFFFFF"/>
        </w:rPr>
        <w:t>ne</w:t>
      </w:r>
      <w:r w:rsidR="00CE1374" w:rsidRPr="00961F7A">
        <w:rPr>
          <w:rFonts w:ascii="Times New Roman" w:eastAsia="Aptos" w:hAnsi="Times New Roman" w:cs="Times New Roman"/>
          <w:color w:val="202020"/>
          <w:sz w:val="24"/>
          <w:szCs w:val="24"/>
          <w:shd w:val="clear" w:color="auto" w:fill="FFFFFF"/>
        </w:rPr>
        <w:t xml:space="preserve"> numbrikood </w:t>
      </w:r>
      <w:r w:rsidR="00EA2784" w:rsidRPr="00961F7A">
        <w:rPr>
          <w:rFonts w:ascii="Times New Roman" w:eastAsia="Aptos" w:hAnsi="Times New Roman" w:cs="Times New Roman"/>
          <w:color w:val="202020"/>
          <w:sz w:val="24"/>
          <w:szCs w:val="24"/>
          <w:shd w:val="clear" w:color="auto" w:fill="FFFFFF"/>
        </w:rPr>
        <w:t>Eesti majanduse</w:t>
      </w:r>
      <w:r w:rsidR="00EA2784" w:rsidRPr="00961F7A">
        <w:rPr>
          <w:sz w:val="24"/>
          <w:szCs w:val="24"/>
        </w:rPr>
        <w:t xml:space="preserve"> </w:t>
      </w:r>
      <w:r w:rsidR="00EA2784" w:rsidRPr="00961F7A">
        <w:rPr>
          <w:rFonts w:ascii="Times New Roman" w:eastAsia="Aptos" w:hAnsi="Times New Roman" w:cs="Times New Roman"/>
          <w:color w:val="202020"/>
          <w:sz w:val="24"/>
          <w:szCs w:val="24"/>
          <w:shd w:val="clear" w:color="auto" w:fill="FFFFFF"/>
        </w:rPr>
        <w:t>tegevusalade klassifikaator</w:t>
      </w:r>
      <w:r w:rsidR="00EA2784">
        <w:rPr>
          <w:rFonts w:ascii="Times New Roman" w:eastAsia="Aptos" w:hAnsi="Times New Roman" w:cs="Times New Roman"/>
          <w:color w:val="202020"/>
          <w:sz w:val="24"/>
          <w:szCs w:val="24"/>
          <w:shd w:val="clear" w:color="auto" w:fill="FFFFFF"/>
        </w:rPr>
        <w:t>i</w:t>
      </w:r>
      <w:r w:rsidR="00EA2784" w:rsidRPr="00961F7A">
        <w:rPr>
          <w:rFonts w:ascii="Times New Roman" w:eastAsia="Aptos" w:hAnsi="Times New Roman" w:cs="Times New Roman"/>
          <w:color w:val="202020"/>
          <w:sz w:val="24"/>
          <w:szCs w:val="24"/>
          <w:shd w:val="clear" w:color="auto" w:fill="FFFFFF"/>
        </w:rPr>
        <w:t xml:space="preserve"> </w:t>
      </w:r>
      <w:r w:rsidR="00C63998" w:rsidRPr="00961F7A">
        <w:rPr>
          <w:rFonts w:ascii="Times New Roman" w:eastAsia="Aptos" w:hAnsi="Times New Roman" w:cs="Times New Roman"/>
          <w:color w:val="202020"/>
          <w:sz w:val="24"/>
          <w:szCs w:val="24"/>
          <w:shd w:val="clear" w:color="auto" w:fill="FFFFFF"/>
        </w:rPr>
        <w:t xml:space="preserve">(edaspidi </w:t>
      </w:r>
      <w:r w:rsidR="00C63998" w:rsidRPr="00961F7A">
        <w:rPr>
          <w:rFonts w:ascii="Times New Roman" w:eastAsia="Aptos" w:hAnsi="Times New Roman" w:cs="Times New Roman"/>
          <w:i/>
          <w:color w:val="202020"/>
          <w:sz w:val="24"/>
          <w:szCs w:val="24"/>
          <w:shd w:val="clear" w:color="auto" w:fill="FFFFFF"/>
        </w:rPr>
        <w:t>EMTAK</w:t>
      </w:r>
      <w:r w:rsidR="006C5E16">
        <w:rPr>
          <w:rFonts w:ascii="Times New Roman" w:eastAsia="Aptos" w:hAnsi="Times New Roman" w:cs="Times New Roman"/>
          <w:i/>
          <w:color w:val="202020"/>
          <w:sz w:val="24"/>
          <w:szCs w:val="24"/>
          <w:shd w:val="clear" w:color="auto" w:fill="FFFFFF"/>
        </w:rPr>
        <w:t>-i</w:t>
      </w:r>
      <w:r w:rsidR="00C63998" w:rsidRPr="00961F7A">
        <w:rPr>
          <w:rFonts w:ascii="Times New Roman" w:eastAsia="Aptos" w:hAnsi="Times New Roman" w:cs="Times New Roman"/>
          <w:i/>
          <w:color w:val="202020"/>
          <w:sz w:val="24"/>
          <w:szCs w:val="24"/>
          <w:shd w:val="clear" w:color="auto" w:fill="FFFFFF"/>
        </w:rPr>
        <w:t xml:space="preserve"> tegevusala</w:t>
      </w:r>
      <w:r w:rsidR="00C63998" w:rsidRPr="00961F7A">
        <w:rPr>
          <w:rFonts w:ascii="Times New Roman" w:eastAsia="Aptos" w:hAnsi="Times New Roman" w:cs="Times New Roman"/>
          <w:color w:val="202020"/>
          <w:sz w:val="24"/>
          <w:szCs w:val="24"/>
          <w:shd w:val="clear" w:color="auto" w:fill="FFFFFF"/>
        </w:rPr>
        <w:t>)</w:t>
      </w:r>
      <w:r w:rsidR="00EA2784">
        <w:rPr>
          <w:rFonts w:ascii="Times New Roman" w:eastAsia="Aptos" w:hAnsi="Times New Roman" w:cs="Times New Roman"/>
          <w:color w:val="202020"/>
          <w:sz w:val="24"/>
          <w:szCs w:val="24"/>
          <w:shd w:val="clear" w:color="auto" w:fill="FFFFFF"/>
        </w:rPr>
        <w:t xml:space="preserve"> järgi</w:t>
      </w:r>
      <w:r w:rsidR="00CE1374" w:rsidRPr="00961F7A">
        <w:rPr>
          <w:rFonts w:ascii="Times New Roman" w:eastAsia="Aptos" w:hAnsi="Times New Roman" w:cs="Times New Roman"/>
          <w:color w:val="202020"/>
          <w:sz w:val="24"/>
          <w:szCs w:val="24"/>
          <w:shd w:val="clear" w:color="auto" w:fill="FFFFFF"/>
        </w:rPr>
        <w:t>.</w:t>
      </w:r>
    </w:p>
    <w:p w14:paraId="32978C43" w14:textId="77777777" w:rsidR="00CE1374" w:rsidRPr="00961F7A" w:rsidRDefault="00CE1374" w:rsidP="00CE1374">
      <w:pPr>
        <w:spacing w:after="0" w:line="240" w:lineRule="auto"/>
        <w:jc w:val="both"/>
        <w:rPr>
          <w:rFonts w:ascii="Times New Roman" w:eastAsia="Aptos" w:hAnsi="Times New Roman" w:cs="Times New Roman"/>
          <w:color w:val="202020"/>
          <w:sz w:val="24"/>
          <w:szCs w:val="24"/>
          <w:shd w:val="clear" w:color="auto" w:fill="FFFFFF"/>
        </w:rPr>
      </w:pPr>
    </w:p>
    <w:p w14:paraId="669E4181" w14:textId="5170F910" w:rsidR="00CE1374" w:rsidRPr="00B35A61" w:rsidRDefault="00CE1374" w:rsidP="00CE1374">
      <w:pPr>
        <w:spacing w:after="0" w:line="240" w:lineRule="auto"/>
        <w:jc w:val="both"/>
        <w:rPr>
          <w:rFonts w:ascii="Times New Roman" w:eastAsia="Aptos" w:hAnsi="Times New Roman" w:cs="Times New Roman"/>
          <w:sz w:val="24"/>
          <w:szCs w:val="24"/>
          <w:shd w:val="clear" w:color="auto" w:fill="FFFFFF"/>
        </w:rPr>
      </w:pPr>
      <w:commentRangeStart w:id="11"/>
      <w:r w:rsidRPr="00961F7A">
        <w:rPr>
          <w:rFonts w:ascii="Times New Roman" w:eastAsia="Aptos" w:hAnsi="Times New Roman" w:cs="Times New Roman"/>
          <w:color w:val="202020"/>
          <w:sz w:val="24"/>
          <w:szCs w:val="24"/>
          <w:shd w:val="clear" w:color="auto" w:fill="FFFFFF"/>
        </w:rPr>
        <w:t>(8</w:t>
      </w:r>
      <w:r w:rsidRPr="00961F7A">
        <w:rPr>
          <w:rFonts w:ascii="Times New Roman" w:eastAsia="Aptos" w:hAnsi="Times New Roman" w:cs="Times New Roman"/>
          <w:color w:val="202020"/>
          <w:sz w:val="24"/>
          <w:szCs w:val="24"/>
          <w:shd w:val="clear" w:color="auto" w:fill="FFFFFF"/>
          <w:vertAlign w:val="superscript"/>
        </w:rPr>
        <w:t>2</w:t>
      </w:r>
      <w:r w:rsidRPr="00961F7A">
        <w:rPr>
          <w:rFonts w:ascii="Times New Roman" w:eastAsia="Aptos" w:hAnsi="Times New Roman" w:cs="Times New Roman"/>
          <w:color w:val="202020"/>
          <w:sz w:val="24"/>
          <w:szCs w:val="24"/>
          <w:shd w:val="clear" w:color="auto" w:fill="FFFFFF"/>
        </w:rPr>
        <w:t xml:space="preserve">) Vabariigi Valitsus võib kehtestada </w:t>
      </w:r>
      <w:r w:rsidR="00387AAD">
        <w:rPr>
          <w:rFonts w:ascii="Times New Roman" w:eastAsia="Aptos" w:hAnsi="Times New Roman" w:cs="Times New Roman"/>
          <w:color w:val="202020"/>
          <w:sz w:val="24"/>
          <w:szCs w:val="24"/>
          <w:shd w:val="clear" w:color="auto" w:fill="FFFFFF"/>
        </w:rPr>
        <w:t xml:space="preserve">määrusega </w:t>
      </w:r>
      <w:r w:rsidRPr="00961F7A">
        <w:rPr>
          <w:rFonts w:ascii="Times New Roman" w:eastAsia="Aptos" w:hAnsi="Times New Roman" w:cs="Times New Roman"/>
          <w:color w:val="202020"/>
          <w:sz w:val="24"/>
          <w:szCs w:val="24"/>
          <w:shd w:val="clear" w:color="auto" w:fill="FFFFFF"/>
        </w:rPr>
        <w:t>valdkonna eest vastutava ministri ettepanekul käesoleva paragrahvi lõikes 8</w:t>
      </w:r>
      <w:r w:rsidR="002A221D">
        <w:rPr>
          <w:rFonts w:ascii="Times New Roman" w:eastAsia="Aptos" w:hAnsi="Times New Roman" w:cs="Times New Roman"/>
          <w:color w:val="202020"/>
          <w:sz w:val="24"/>
          <w:szCs w:val="24"/>
          <w:shd w:val="clear" w:color="auto" w:fill="FFFFFF"/>
          <w:vertAlign w:val="superscript"/>
        </w:rPr>
        <w:t>3</w:t>
      </w:r>
      <w:r w:rsidRPr="00961F7A">
        <w:rPr>
          <w:rFonts w:ascii="Times New Roman" w:eastAsia="Aptos" w:hAnsi="Times New Roman" w:cs="Times New Roman"/>
          <w:color w:val="202020"/>
          <w:sz w:val="24"/>
          <w:szCs w:val="24"/>
          <w:shd w:val="clear" w:color="auto" w:fill="FFFFFF"/>
        </w:rPr>
        <w:t xml:space="preserve"> sätestatut arvestades kuni viieks aastaks loetelu tööjõupuudusega </w:t>
      </w:r>
      <w:r w:rsidRPr="00B35A61">
        <w:rPr>
          <w:rFonts w:ascii="Times New Roman" w:eastAsia="Aptos" w:hAnsi="Times New Roman" w:cs="Times New Roman"/>
          <w:sz w:val="24"/>
          <w:szCs w:val="24"/>
          <w:shd w:val="clear" w:color="auto" w:fill="FFFFFF"/>
        </w:rPr>
        <w:t>tegevusaladest</w:t>
      </w:r>
      <w:r w:rsidR="00957C8E" w:rsidRPr="00B35A61">
        <w:rPr>
          <w:rFonts w:ascii="Times New Roman" w:eastAsia="Aptos" w:hAnsi="Times New Roman" w:cs="Times New Roman"/>
          <w:sz w:val="24"/>
          <w:szCs w:val="24"/>
          <w:shd w:val="clear" w:color="auto" w:fill="FFFFFF"/>
        </w:rPr>
        <w:t>.</w:t>
      </w:r>
      <w:commentRangeEnd w:id="11"/>
      <w:r>
        <w:commentReference w:id="11"/>
      </w:r>
    </w:p>
    <w:p w14:paraId="758110D5" w14:textId="77777777" w:rsidR="00C63998" w:rsidRPr="00B35A61" w:rsidRDefault="00C63998" w:rsidP="00C63998">
      <w:pPr>
        <w:spacing w:after="0" w:line="240" w:lineRule="auto"/>
        <w:rPr>
          <w:rFonts w:ascii="Times New Roman" w:eastAsia="Aptos" w:hAnsi="Times New Roman" w:cs="Times New Roman"/>
          <w:sz w:val="24"/>
          <w:szCs w:val="24"/>
          <w:shd w:val="clear" w:color="auto" w:fill="FFFFFF"/>
        </w:rPr>
      </w:pPr>
    </w:p>
    <w:p w14:paraId="7D478C1F" w14:textId="36544558" w:rsidR="00C63998" w:rsidRPr="00B35A61" w:rsidRDefault="00C63998" w:rsidP="00C63998">
      <w:pPr>
        <w:spacing w:after="0" w:line="240" w:lineRule="auto"/>
        <w:rPr>
          <w:rFonts w:ascii="Times New Roman" w:eastAsia="Aptos" w:hAnsi="Times New Roman" w:cs="Times New Roman"/>
          <w:sz w:val="24"/>
          <w:szCs w:val="24"/>
          <w:shd w:val="clear" w:color="auto" w:fill="FFFFFF"/>
        </w:rPr>
      </w:pPr>
      <w:r w:rsidRPr="00B35A61">
        <w:rPr>
          <w:rFonts w:ascii="Times New Roman" w:eastAsia="Aptos" w:hAnsi="Times New Roman" w:cs="Times New Roman"/>
          <w:sz w:val="24"/>
          <w:szCs w:val="24"/>
          <w:shd w:val="clear" w:color="auto" w:fill="FFFFFF"/>
        </w:rPr>
        <w:t>(8</w:t>
      </w:r>
      <w:r w:rsidRPr="00B35A61">
        <w:rPr>
          <w:rFonts w:ascii="Times New Roman" w:eastAsia="Aptos" w:hAnsi="Times New Roman" w:cs="Times New Roman"/>
          <w:sz w:val="24"/>
          <w:szCs w:val="24"/>
          <w:shd w:val="clear" w:color="auto" w:fill="FFFFFF"/>
          <w:vertAlign w:val="superscript"/>
        </w:rPr>
        <w:t>3</w:t>
      </w:r>
      <w:r w:rsidRPr="00B35A61">
        <w:rPr>
          <w:rFonts w:ascii="Times New Roman" w:eastAsia="Aptos" w:hAnsi="Times New Roman" w:cs="Times New Roman"/>
          <w:sz w:val="24"/>
          <w:szCs w:val="24"/>
          <w:shd w:val="clear" w:color="auto" w:fill="FFFFFF"/>
        </w:rPr>
        <w:t xml:space="preserve">) Tööjõupuudusega tegevusalade loetelu väljatöötamisel arvestatakse </w:t>
      </w:r>
      <w:r w:rsidR="00B44B9F">
        <w:rPr>
          <w:rFonts w:ascii="Times New Roman" w:eastAsia="Aptos" w:hAnsi="Times New Roman" w:cs="Times New Roman"/>
          <w:sz w:val="24"/>
          <w:szCs w:val="24"/>
          <w:shd w:val="clear" w:color="auto" w:fill="FFFFFF"/>
        </w:rPr>
        <w:t>vähemalt</w:t>
      </w:r>
      <w:r w:rsidRPr="00B35A61">
        <w:rPr>
          <w:rFonts w:ascii="Times New Roman" w:eastAsia="Aptos" w:hAnsi="Times New Roman" w:cs="Times New Roman"/>
          <w:sz w:val="24"/>
          <w:szCs w:val="24"/>
          <w:shd w:val="clear" w:color="auto" w:fill="FFFFFF"/>
        </w:rPr>
        <w:t>:</w:t>
      </w:r>
    </w:p>
    <w:p w14:paraId="3CD78848" w14:textId="4B0EBF04" w:rsidR="00C63998" w:rsidRPr="00B35A61" w:rsidRDefault="00C63998" w:rsidP="00C63998">
      <w:pPr>
        <w:spacing w:after="0" w:line="240" w:lineRule="auto"/>
        <w:jc w:val="both"/>
        <w:rPr>
          <w:rFonts w:ascii="Times New Roman" w:eastAsia="Aptos" w:hAnsi="Times New Roman" w:cs="Times New Roman"/>
          <w:sz w:val="24"/>
          <w:szCs w:val="24"/>
          <w:shd w:val="clear" w:color="auto" w:fill="FFFFFF"/>
        </w:rPr>
      </w:pPr>
      <w:r w:rsidRPr="00B35A61">
        <w:rPr>
          <w:rFonts w:ascii="Times New Roman" w:eastAsia="Aptos" w:hAnsi="Times New Roman" w:cs="Times New Roman"/>
          <w:sz w:val="24"/>
          <w:szCs w:val="24"/>
          <w:shd w:val="clear" w:color="auto" w:fill="FFFFFF"/>
        </w:rPr>
        <w:t xml:space="preserve">1) </w:t>
      </w:r>
      <w:commentRangeStart w:id="12"/>
      <w:r w:rsidR="003B04BD" w:rsidRPr="00B35A61">
        <w:rPr>
          <w:rFonts w:ascii="Times New Roman" w:eastAsia="Aptos" w:hAnsi="Times New Roman" w:cs="Times New Roman"/>
          <w:sz w:val="24"/>
          <w:szCs w:val="24"/>
          <w:shd w:val="clear" w:color="auto" w:fill="FFFFFF"/>
        </w:rPr>
        <w:t xml:space="preserve">kutseseaduse § </w:t>
      </w:r>
      <w:r w:rsidR="00B44B9F">
        <w:rPr>
          <w:rFonts w:ascii="Times New Roman" w:eastAsia="Aptos" w:hAnsi="Times New Roman" w:cs="Times New Roman"/>
          <w:sz w:val="24"/>
          <w:szCs w:val="24"/>
          <w:shd w:val="clear" w:color="auto" w:fill="FFFFFF"/>
        </w:rPr>
        <w:t>6</w:t>
      </w:r>
      <w:r w:rsidR="003B04BD" w:rsidRPr="00B35A61">
        <w:rPr>
          <w:rFonts w:ascii="Times New Roman" w:eastAsia="Aptos" w:hAnsi="Times New Roman" w:cs="Times New Roman"/>
          <w:sz w:val="24"/>
          <w:szCs w:val="24"/>
          <w:shd w:val="clear" w:color="auto" w:fill="FFFFFF"/>
        </w:rPr>
        <w:t xml:space="preserve"> lõikes </w:t>
      </w:r>
      <w:r w:rsidR="00B44B9F">
        <w:rPr>
          <w:rFonts w:ascii="Times New Roman" w:eastAsia="Aptos" w:hAnsi="Times New Roman" w:cs="Times New Roman"/>
          <w:sz w:val="24"/>
          <w:szCs w:val="24"/>
          <w:shd w:val="clear" w:color="auto" w:fill="FFFFFF"/>
        </w:rPr>
        <w:t>2</w:t>
      </w:r>
      <w:r w:rsidR="003B04BD" w:rsidRPr="00B35A61">
        <w:rPr>
          <w:rFonts w:ascii="Times New Roman" w:eastAsia="Aptos" w:hAnsi="Times New Roman" w:cs="Times New Roman"/>
          <w:sz w:val="24"/>
          <w:szCs w:val="24"/>
          <w:shd w:val="clear" w:color="auto" w:fill="FFFFFF"/>
        </w:rPr>
        <w:t xml:space="preserve"> </w:t>
      </w:r>
      <w:commentRangeEnd w:id="12"/>
      <w:r>
        <w:commentReference w:id="12"/>
      </w:r>
      <w:r w:rsidR="003B04BD" w:rsidRPr="00B35A61">
        <w:rPr>
          <w:rFonts w:ascii="Times New Roman" w:eastAsia="Aptos" w:hAnsi="Times New Roman" w:cs="Times New Roman"/>
          <w:sz w:val="24"/>
          <w:szCs w:val="24"/>
          <w:shd w:val="clear" w:color="auto" w:fill="FFFFFF"/>
        </w:rPr>
        <w:t xml:space="preserve">nimetatud </w:t>
      </w:r>
      <w:r w:rsidR="00B44B9F">
        <w:rPr>
          <w:rFonts w:ascii="Times New Roman" w:eastAsia="Aptos" w:hAnsi="Times New Roman" w:cs="Times New Roman"/>
          <w:sz w:val="24"/>
          <w:szCs w:val="24"/>
          <w:shd w:val="clear" w:color="auto" w:fill="FFFFFF"/>
        </w:rPr>
        <w:t xml:space="preserve">asutuse avaldatud </w:t>
      </w:r>
      <w:r w:rsidR="00D915C7" w:rsidRPr="00B35A61">
        <w:rPr>
          <w:rFonts w:ascii="Times New Roman" w:eastAsia="Aptos" w:hAnsi="Times New Roman" w:cs="Times New Roman"/>
          <w:sz w:val="24"/>
          <w:szCs w:val="24"/>
          <w:shd w:val="clear" w:color="auto" w:fill="FFFFFF"/>
        </w:rPr>
        <w:t>tööjõuvajaduse prognoosi</w:t>
      </w:r>
      <w:r w:rsidRPr="00B35A61">
        <w:rPr>
          <w:rFonts w:ascii="Times New Roman" w:eastAsia="Aptos" w:hAnsi="Times New Roman" w:cs="Times New Roman"/>
          <w:sz w:val="24"/>
          <w:szCs w:val="24"/>
          <w:shd w:val="clear" w:color="auto" w:fill="FFFFFF"/>
        </w:rPr>
        <w:t xml:space="preserve"> </w:t>
      </w:r>
      <w:r w:rsidR="00B737E9" w:rsidRPr="00B35A61">
        <w:rPr>
          <w:rFonts w:ascii="Times New Roman" w:eastAsia="Aptos" w:hAnsi="Times New Roman" w:cs="Times New Roman"/>
          <w:sz w:val="24"/>
          <w:szCs w:val="24"/>
          <w:shd w:val="clear" w:color="auto" w:fill="FFFFFF"/>
        </w:rPr>
        <w:t>EMTAK</w:t>
      </w:r>
      <w:r w:rsidR="00257B8F">
        <w:rPr>
          <w:rFonts w:ascii="Times New Roman" w:eastAsia="Aptos" w:hAnsi="Times New Roman" w:cs="Times New Roman"/>
          <w:sz w:val="24"/>
          <w:szCs w:val="24"/>
          <w:shd w:val="clear" w:color="auto" w:fill="FFFFFF"/>
        </w:rPr>
        <w:t>-i</w:t>
      </w:r>
      <w:r w:rsidR="00B737E9" w:rsidRPr="00B35A61">
        <w:rPr>
          <w:rFonts w:ascii="Times New Roman" w:eastAsia="Aptos" w:hAnsi="Times New Roman" w:cs="Times New Roman"/>
          <w:sz w:val="24"/>
          <w:szCs w:val="24"/>
          <w:shd w:val="clear" w:color="auto" w:fill="FFFFFF"/>
        </w:rPr>
        <w:t xml:space="preserve"> </w:t>
      </w:r>
      <w:r w:rsidRPr="00B35A61">
        <w:rPr>
          <w:rFonts w:ascii="Times New Roman" w:eastAsia="Aptos" w:hAnsi="Times New Roman" w:cs="Times New Roman"/>
          <w:sz w:val="24"/>
          <w:szCs w:val="24"/>
          <w:shd w:val="clear" w:color="auto" w:fill="FFFFFF"/>
        </w:rPr>
        <w:t xml:space="preserve">tegevusala </w:t>
      </w:r>
      <w:r w:rsidR="00BA3448">
        <w:rPr>
          <w:rFonts w:ascii="Times New Roman" w:eastAsia="Aptos" w:hAnsi="Times New Roman" w:cs="Times New Roman"/>
          <w:sz w:val="24"/>
          <w:szCs w:val="24"/>
          <w:shd w:val="clear" w:color="auto" w:fill="FFFFFF"/>
        </w:rPr>
        <w:t>lõikes</w:t>
      </w:r>
      <w:r w:rsidRPr="00B35A61">
        <w:rPr>
          <w:rFonts w:ascii="Times New Roman" w:eastAsia="Aptos" w:hAnsi="Times New Roman" w:cs="Times New Roman"/>
          <w:sz w:val="24"/>
          <w:szCs w:val="24"/>
          <w:shd w:val="clear" w:color="auto" w:fill="FFFFFF"/>
        </w:rPr>
        <w:t>;</w:t>
      </w:r>
    </w:p>
    <w:p w14:paraId="33941849" w14:textId="6C6D21D9" w:rsidR="00C63998" w:rsidRPr="00B35A61" w:rsidRDefault="00C63998" w:rsidP="00C63998">
      <w:pPr>
        <w:spacing w:after="0" w:line="240" w:lineRule="auto"/>
        <w:jc w:val="both"/>
        <w:rPr>
          <w:rFonts w:ascii="Times New Roman" w:eastAsia="Aptos" w:hAnsi="Times New Roman" w:cs="Times New Roman"/>
          <w:sz w:val="24"/>
          <w:szCs w:val="24"/>
          <w:shd w:val="clear" w:color="auto" w:fill="FFFFFF"/>
        </w:rPr>
      </w:pPr>
      <w:r w:rsidRPr="00B35A61">
        <w:rPr>
          <w:rFonts w:ascii="Times New Roman" w:eastAsia="Aptos" w:hAnsi="Times New Roman" w:cs="Times New Roman"/>
          <w:sz w:val="24"/>
          <w:szCs w:val="24"/>
          <w:shd w:val="clear" w:color="auto" w:fill="FFFFFF"/>
        </w:rPr>
        <w:t xml:space="preserve">2) Statistikaameti </w:t>
      </w:r>
      <w:commentRangeStart w:id="13"/>
      <w:r w:rsidR="00B737E9" w:rsidRPr="00B35A61">
        <w:rPr>
          <w:rFonts w:ascii="Times New Roman" w:eastAsia="Aptos" w:hAnsi="Times New Roman" w:cs="Times New Roman"/>
          <w:sz w:val="24"/>
          <w:szCs w:val="24"/>
          <w:shd w:val="clear" w:color="auto" w:fill="FFFFFF"/>
        </w:rPr>
        <w:t>viimati avaldatud</w:t>
      </w:r>
      <w:commentRangeEnd w:id="13"/>
      <w:r>
        <w:commentReference w:id="13"/>
      </w:r>
      <w:r w:rsidR="00B737E9" w:rsidRPr="00B35A61">
        <w:rPr>
          <w:rFonts w:ascii="Times New Roman" w:eastAsia="Aptos" w:hAnsi="Times New Roman" w:cs="Times New Roman"/>
          <w:sz w:val="24"/>
          <w:szCs w:val="24"/>
          <w:shd w:val="clear" w:color="auto" w:fill="FFFFFF"/>
        </w:rPr>
        <w:t xml:space="preserve"> </w:t>
      </w:r>
      <w:r w:rsidRPr="00B35A61">
        <w:rPr>
          <w:rFonts w:ascii="Times New Roman" w:eastAsia="Aptos" w:hAnsi="Times New Roman" w:cs="Times New Roman"/>
          <w:sz w:val="24"/>
          <w:szCs w:val="24"/>
          <w:shd w:val="clear" w:color="auto" w:fill="FFFFFF"/>
        </w:rPr>
        <w:t>ettevõtete aastasest müügitulust müügitulu osatähtsus</w:t>
      </w:r>
      <w:r w:rsidR="00B44B9F">
        <w:rPr>
          <w:rFonts w:ascii="Times New Roman" w:eastAsia="Aptos" w:hAnsi="Times New Roman" w:cs="Times New Roman"/>
          <w:sz w:val="24"/>
          <w:szCs w:val="24"/>
          <w:shd w:val="clear" w:color="auto" w:fill="FFFFFF"/>
        </w:rPr>
        <w:t>t</w:t>
      </w:r>
      <w:r w:rsidRPr="00B35A61">
        <w:rPr>
          <w:rFonts w:ascii="Times New Roman" w:eastAsia="Aptos" w:hAnsi="Times New Roman" w:cs="Times New Roman"/>
          <w:sz w:val="24"/>
          <w:szCs w:val="24"/>
          <w:shd w:val="clear" w:color="auto" w:fill="FFFFFF"/>
        </w:rPr>
        <w:t xml:space="preserve"> mitteresidentidele</w:t>
      </w:r>
      <w:r w:rsidR="00BA3448" w:rsidRPr="00BA3448">
        <w:t xml:space="preserve"> </w:t>
      </w:r>
      <w:r w:rsidR="00BA3448" w:rsidRPr="00BA3448">
        <w:rPr>
          <w:rFonts w:ascii="Times New Roman" w:eastAsia="Aptos" w:hAnsi="Times New Roman" w:cs="Times New Roman"/>
          <w:sz w:val="24"/>
          <w:szCs w:val="24"/>
          <w:shd w:val="clear" w:color="auto" w:fill="FFFFFF"/>
        </w:rPr>
        <w:t>EMTAK-i tegevusala lõikes</w:t>
      </w:r>
      <w:r w:rsidRPr="00B35A61">
        <w:rPr>
          <w:rFonts w:ascii="Times New Roman" w:eastAsia="Aptos" w:hAnsi="Times New Roman" w:cs="Times New Roman"/>
          <w:sz w:val="24"/>
          <w:szCs w:val="24"/>
          <w:shd w:val="clear" w:color="auto" w:fill="FFFFFF"/>
        </w:rPr>
        <w:t>;</w:t>
      </w:r>
    </w:p>
    <w:p w14:paraId="2537FB10" w14:textId="6FD9FC1D" w:rsidR="00CE1374" w:rsidRPr="00B35A61" w:rsidRDefault="00C63998" w:rsidP="00C63998">
      <w:pPr>
        <w:spacing w:after="0" w:line="240" w:lineRule="auto"/>
        <w:rPr>
          <w:rFonts w:ascii="Times New Roman" w:eastAsia="Aptos" w:hAnsi="Times New Roman" w:cs="Times New Roman"/>
          <w:sz w:val="24"/>
          <w:szCs w:val="24"/>
          <w:shd w:val="clear" w:color="auto" w:fill="FFFFFF"/>
        </w:rPr>
      </w:pPr>
      <w:r w:rsidRPr="00B35A61">
        <w:rPr>
          <w:rFonts w:ascii="Times New Roman" w:eastAsia="Aptos" w:hAnsi="Times New Roman" w:cs="Times New Roman"/>
          <w:sz w:val="24"/>
          <w:szCs w:val="24"/>
          <w:shd w:val="clear" w:color="auto" w:fill="FFFFFF"/>
        </w:rPr>
        <w:t xml:space="preserve">3) </w:t>
      </w:r>
      <w:r w:rsidR="00B737E9" w:rsidRPr="00B35A61">
        <w:rPr>
          <w:rFonts w:ascii="Times New Roman" w:eastAsia="Aptos" w:hAnsi="Times New Roman" w:cs="Times New Roman"/>
          <w:sz w:val="24"/>
          <w:szCs w:val="24"/>
          <w:shd w:val="clear" w:color="auto" w:fill="FFFFFF"/>
        </w:rPr>
        <w:t xml:space="preserve">Statistikaameti </w:t>
      </w:r>
      <w:commentRangeStart w:id="14"/>
      <w:r w:rsidR="00B737E9" w:rsidRPr="00B35A61">
        <w:rPr>
          <w:rFonts w:ascii="Times New Roman" w:eastAsia="Aptos" w:hAnsi="Times New Roman" w:cs="Times New Roman"/>
          <w:sz w:val="24"/>
          <w:szCs w:val="24"/>
          <w:shd w:val="clear" w:color="auto" w:fill="FFFFFF"/>
        </w:rPr>
        <w:t>viimati avaldatud</w:t>
      </w:r>
      <w:commentRangeEnd w:id="14"/>
      <w:r>
        <w:commentReference w:id="14"/>
      </w:r>
      <w:r w:rsidR="00B737E9" w:rsidRPr="00B35A61">
        <w:rPr>
          <w:rFonts w:ascii="Times New Roman" w:eastAsia="Aptos" w:hAnsi="Times New Roman" w:cs="Times New Roman"/>
          <w:sz w:val="24"/>
          <w:szCs w:val="24"/>
          <w:shd w:val="clear" w:color="auto" w:fill="FFFFFF"/>
        </w:rPr>
        <w:t xml:space="preserve"> EMTAK</w:t>
      </w:r>
      <w:r w:rsidR="00257B8F">
        <w:rPr>
          <w:rFonts w:ascii="Times New Roman" w:eastAsia="Aptos" w:hAnsi="Times New Roman" w:cs="Times New Roman"/>
          <w:sz w:val="24"/>
          <w:szCs w:val="24"/>
          <w:shd w:val="clear" w:color="auto" w:fill="FFFFFF"/>
        </w:rPr>
        <w:t>-i</w:t>
      </w:r>
      <w:r w:rsidR="00B737E9" w:rsidRPr="00B35A61">
        <w:rPr>
          <w:rFonts w:ascii="Times New Roman" w:eastAsia="Aptos" w:hAnsi="Times New Roman" w:cs="Times New Roman"/>
          <w:sz w:val="24"/>
          <w:szCs w:val="24"/>
          <w:shd w:val="clear" w:color="auto" w:fill="FFFFFF"/>
        </w:rPr>
        <w:t xml:space="preserve"> tegevusala aasta keskmi</w:t>
      </w:r>
      <w:r w:rsidR="00B44B9F">
        <w:rPr>
          <w:rFonts w:ascii="Times New Roman" w:eastAsia="Aptos" w:hAnsi="Times New Roman" w:cs="Times New Roman"/>
          <w:sz w:val="24"/>
          <w:szCs w:val="24"/>
          <w:shd w:val="clear" w:color="auto" w:fill="FFFFFF"/>
        </w:rPr>
        <w:t>st</w:t>
      </w:r>
      <w:r w:rsidR="00B737E9" w:rsidRPr="00B35A61">
        <w:rPr>
          <w:rFonts w:ascii="Times New Roman" w:eastAsia="Aptos" w:hAnsi="Times New Roman" w:cs="Times New Roman"/>
          <w:sz w:val="24"/>
          <w:szCs w:val="24"/>
          <w:shd w:val="clear" w:color="auto" w:fill="FFFFFF"/>
        </w:rPr>
        <w:t xml:space="preserve"> brutokuupalk</w:t>
      </w:r>
      <w:r w:rsidR="00B44B9F">
        <w:rPr>
          <w:rFonts w:ascii="Times New Roman" w:eastAsia="Aptos" w:hAnsi="Times New Roman" w:cs="Times New Roman"/>
          <w:sz w:val="24"/>
          <w:szCs w:val="24"/>
          <w:shd w:val="clear" w:color="auto" w:fill="FFFFFF"/>
        </w:rPr>
        <w:t>a</w:t>
      </w:r>
      <w:r w:rsidR="00B737E9" w:rsidRPr="00B35A61">
        <w:rPr>
          <w:rFonts w:ascii="Times New Roman" w:eastAsia="Aptos" w:hAnsi="Times New Roman" w:cs="Times New Roman"/>
          <w:sz w:val="24"/>
          <w:szCs w:val="24"/>
          <w:shd w:val="clear" w:color="auto" w:fill="FFFFFF"/>
        </w:rPr>
        <w:t>.</w:t>
      </w:r>
    </w:p>
    <w:p w14:paraId="3987529F" w14:textId="77777777" w:rsidR="00C63998" w:rsidRPr="00B35A61" w:rsidRDefault="00C63998" w:rsidP="00CE1374">
      <w:pPr>
        <w:spacing w:after="0" w:line="240" w:lineRule="auto"/>
        <w:jc w:val="both"/>
        <w:rPr>
          <w:rFonts w:ascii="Times New Roman" w:eastAsia="Aptos" w:hAnsi="Times New Roman" w:cs="Times New Roman"/>
          <w:sz w:val="24"/>
          <w:szCs w:val="24"/>
          <w:shd w:val="clear" w:color="auto" w:fill="FFFFFF"/>
        </w:rPr>
      </w:pPr>
    </w:p>
    <w:p w14:paraId="6FA75C84" w14:textId="53DB91AD" w:rsidR="00CE1374" w:rsidRPr="00961F7A" w:rsidRDefault="00957C8E" w:rsidP="00CE1374">
      <w:pPr>
        <w:spacing w:after="0" w:line="240" w:lineRule="auto"/>
        <w:jc w:val="both"/>
        <w:rPr>
          <w:rFonts w:ascii="Times New Roman" w:eastAsia="Aptos" w:hAnsi="Times New Roman" w:cs="Times New Roman"/>
          <w:color w:val="202020"/>
          <w:sz w:val="24"/>
          <w:szCs w:val="24"/>
          <w:shd w:val="clear" w:color="auto" w:fill="FFFFFF"/>
        </w:rPr>
      </w:pPr>
      <w:r w:rsidRPr="00B35A61">
        <w:rPr>
          <w:rFonts w:ascii="Times New Roman" w:eastAsia="Aptos" w:hAnsi="Times New Roman" w:cs="Times New Roman"/>
          <w:sz w:val="24"/>
          <w:szCs w:val="24"/>
          <w:shd w:val="clear" w:color="auto" w:fill="FFFFFF"/>
        </w:rPr>
        <w:t>(8</w:t>
      </w:r>
      <w:r w:rsidRPr="00B35A61">
        <w:rPr>
          <w:rFonts w:ascii="Times New Roman" w:eastAsia="Aptos" w:hAnsi="Times New Roman" w:cs="Times New Roman"/>
          <w:sz w:val="24"/>
          <w:szCs w:val="24"/>
          <w:shd w:val="clear" w:color="auto" w:fill="FFFFFF"/>
          <w:vertAlign w:val="superscript"/>
        </w:rPr>
        <w:t>4</w:t>
      </w:r>
      <w:r w:rsidRPr="00B35A61">
        <w:rPr>
          <w:rFonts w:ascii="Times New Roman" w:eastAsia="Aptos" w:hAnsi="Times New Roman" w:cs="Times New Roman"/>
          <w:sz w:val="24"/>
          <w:szCs w:val="24"/>
          <w:shd w:val="clear" w:color="auto" w:fill="FFFFFF"/>
        </w:rPr>
        <w:t xml:space="preserve">) Vabariigi Valitsus kehtestab </w:t>
      </w:r>
      <w:r w:rsidR="0051277B">
        <w:rPr>
          <w:rFonts w:ascii="Times New Roman" w:eastAsia="Aptos" w:hAnsi="Times New Roman" w:cs="Times New Roman"/>
          <w:sz w:val="24"/>
          <w:szCs w:val="24"/>
          <w:shd w:val="clear" w:color="auto" w:fill="FFFFFF"/>
        </w:rPr>
        <w:t xml:space="preserve">korraldusega </w:t>
      </w:r>
      <w:r w:rsidRPr="00B35A61">
        <w:rPr>
          <w:rFonts w:ascii="Times New Roman" w:eastAsia="Aptos" w:hAnsi="Times New Roman" w:cs="Times New Roman"/>
          <w:sz w:val="24"/>
          <w:szCs w:val="24"/>
          <w:shd w:val="clear" w:color="auto" w:fill="FFFFFF"/>
        </w:rPr>
        <w:t>valdkonna eest vastutava ministri ettepanekul käesoleva paragrahvi lõike 8</w:t>
      </w:r>
      <w:r w:rsidRPr="00B35A61">
        <w:rPr>
          <w:rFonts w:ascii="Times New Roman" w:eastAsia="Aptos" w:hAnsi="Times New Roman" w:cs="Times New Roman"/>
          <w:sz w:val="24"/>
          <w:szCs w:val="24"/>
          <w:shd w:val="clear" w:color="auto" w:fill="FFFFFF"/>
          <w:vertAlign w:val="superscript"/>
        </w:rPr>
        <w:t>2</w:t>
      </w:r>
      <w:r w:rsidRPr="00B35A61">
        <w:rPr>
          <w:rFonts w:ascii="Times New Roman" w:eastAsia="Aptos" w:hAnsi="Times New Roman" w:cs="Times New Roman"/>
          <w:sz w:val="24"/>
          <w:szCs w:val="24"/>
          <w:shd w:val="clear" w:color="auto" w:fill="FFFFFF"/>
        </w:rPr>
        <w:t xml:space="preserve"> alusel kehtestatud tegevusalal töötamiseks antavate tähtajaliste elamislubade maksimaalse arvu igaks kalendriaastaks</w:t>
      </w:r>
      <w:r w:rsidR="00C7693F">
        <w:rPr>
          <w:rFonts w:ascii="Times New Roman" w:eastAsia="Aptos" w:hAnsi="Times New Roman" w:cs="Times New Roman"/>
          <w:sz w:val="24"/>
          <w:szCs w:val="24"/>
          <w:shd w:val="clear" w:color="auto" w:fill="FFFFFF"/>
        </w:rPr>
        <w:t>,</w:t>
      </w:r>
      <w:r w:rsidRPr="00B35A61">
        <w:rPr>
          <w:rFonts w:ascii="Times New Roman" w:eastAsia="Aptos" w:hAnsi="Times New Roman" w:cs="Times New Roman"/>
          <w:sz w:val="24"/>
          <w:szCs w:val="24"/>
          <w:shd w:val="clear" w:color="auto" w:fill="FFFFFF"/>
        </w:rPr>
        <w:t xml:space="preserve"> arvestades, et </w:t>
      </w:r>
      <w:r w:rsidR="002A221D">
        <w:rPr>
          <w:rFonts w:ascii="Times New Roman" w:eastAsia="Aptos" w:hAnsi="Times New Roman" w:cs="Times New Roman"/>
          <w:sz w:val="24"/>
          <w:szCs w:val="24"/>
          <w:shd w:val="clear" w:color="auto" w:fill="FFFFFF"/>
        </w:rPr>
        <w:t>tööjõupuudusega</w:t>
      </w:r>
      <w:r w:rsidR="00CE1374">
        <w:rPr>
          <w:rFonts w:ascii="Times New Roman" w:eastAsia="Aptos" w:hAnsi="Times New Roman" w:cs="Times New Roman"/>
          <w:sz w:val="24"/>
          <w:szCs w:val="24"/>
          <w:shd w:val="clear" w:color="auto" w:fill="FFFFFF"/>
        </w:rPr>
        <w:t xml:space="preserve"> </w:t>
      </w:r>
      <w:r w:rsidR="00CE1374" w:rsidRPr="00961F7A">
        <w:rPr>
          <w:rFonts w:ascii="Times New Roman" w:eastAsia="Aptos" w:hAnsi="Times New Roman" w:cs="Times New Roman"/>
          <w:color w:val="202020"/>
          <w:sz w:val="24"/>
          <w:szCs w:val="24"/>
          <w:shd w:val="clear" w:color="auto" w:fill="FFFFFF"/>
        </w:rPr>
        <w:t>tegevusala</w:t>
      </w:r>
      <w:r w:rsidR="002A221D">
        <w:rPr>
          <w:rFonts w:ascii="Times New Roman" w:eastAsia="Aptos" w:hAnsi="Times New Roman" w:cs="Times New Roman"/>
          <w:color w:val="202020"/>
          <w:sz w:val="24"/>
          <w:szCs w:val="24"/>
          <w:shd w:val="clear" w:color="auto" w:fill="FFFFFF"/>
        </w:rPr>
        <w:t>l</w:t>
      </w:r>
      <w:r w:rsidR="00CE1374" w:rsidRPr="00961F7A">
        <w:rPr>
          <w:rFonts w:ascii="Times New Roman" w:eastAsia="Aptos" w:hAnsi="Times New Roman" w:cs="Times New Roman"/>
          <w:color w:val="202020"/>
          <w:sz w:val="24"/>
          <w:szCs w:val="24"/>
          <w:shd w:val="clear" w:color="auto" w:fill="FFFFFF"/>
        </w:rPr>
        <w:t xml:space="preserve"> töötamiseks võib anda tähtajalisi elamislube kalendriaastas:</w:t>
      </w:r>
    </w:p>
    <w:p w14:paraId="02952DA4" w14:textId="66F52E94" w:rsidR="00CE1374" w:rsidRPr="00961F7A" w:rsidRDefault="00CE1374" w:rsidP="00CE1374">
      <w:pPr>
        <w:spacing w:after="0" w:line="240" w:lineRule="auto"/>
        <w:rPr>
          <w:rFonts w:ascii="Times New Roman" w:eastAsia="Aptos" w:hAnsi="Times New Roman" w:cs="Times New Roman"/>
          <w:color w:val="202020"/>
          <w:sz w:val="24"/>
          <w:szCs w:val="24"/>
          <w:shd w:val="clear" w:color="auto" w:fill="FFFFFF"/>
        </w:rPr>
      </w:pPr>
      <w:r w:rsidRPr="00961F7A">
        <w:rPr>
          <w:rFonts w:ascii="Times New Roman" w:eastAsia="Aptos" w:hAnsi="Times New Roman" w:cs="Times New Roman"/>
          <w:color w:val="202020"/>
          <w:sz w:val="24"/>
          <w:szCs w:val="24"/>
          <w:shd w:val="clear" w:color="auto" w:fill="FFFFFF"/>
        </w:rPr>
        <w:t>1) majanduskasvu tingimustes kuni 0,2</w:t>
      </w:r>
      <w:ins w:id="15" w:author="Kärt Voor - JUSTDIGI" w:date="2025-10-08T13:05:00Z">
        <w:r w:rsidR="29A5DAAE" w:rsidRPr="00961F7A">
          <w:rPr>
            <w:rFonts w:ascii="Times New Roman" w:eastAsia="Aptos" w:hAnsi="Times New Roman" w:cs="Times New Roman"/>
            <w:color w:val="202020"/>
            <w:sz w:val="24"/>
            <w:szCs w:val="24"/>
            <w:shd w:val="clear" w:color="auto" w:fill="FFFFFF"/>
          </w:rPr>
          <w:t xml:space="preserve"> protsenti</w:t>
        </w:r>
      </w:ins>
      <w:del w:id="16" w:author="Kärt Voor - JUSTDIGI" w:date="2025-10-08T13:05:00Z">
        <w:r w:rsidRPr="34E5E199" w:rsidDel="00CE1374">
          <w:rPr>
            <w:rFonts w:ascii="Times New Roman" w:eastAsia="Aptos" w:hAnsi="Times New Roman" w:cs="Times New Roman"/>
            <w:color w:val="202020"/>
            <w:sz w:val="24"/>
            <w:szCs w:val="24"/>
          </w:rPr>
          <w:delText>%</w:delText>
        </w:r>
      </w:del>
      <w:r w:rsidRPr="00961F7A">
        <w:rPr>
          <w:rFonts w:ascii="Times New Roman" w:eastAsia="Aptos" w:hAnsi="Times New Roman" w:cs="Times New Roman"/>
          <w:color w:val="202020"/>
          <w:sz w:val="24"/>
          <w:szCs w:val="24"/>
          <w:shd w:val="clear" w:color="auto" w:fill="FFFFFF"/>
        </w:rPr>
        <w:t xml:space="preserve"> Eesti alalisest elanikkonnast;</w:t>
      </w:r>
    </w:p>
    <w:p w14:paraId="30049F75" w14:textId="3BC3C8D6" w:rsidR="00CE1374" w:rsidRPr="00961F7A" w:rsidRDefault="00CE1374" w:rsidP="00CE1374">
      <w:pPr>
        <w:spacing w:after="0" w:line="240" w:lineRule="auto"/>
        <w:rPr>
          <w:rFonts w:ascii="Times New Roman" w:eastAsia="Aptos" w:hAnsi="Times New Roman" w:cs="Times New Roman"/>
          <w:color w:val="202020"/>
          <w:sz w:val="24"/>
          <w:szCs w:val="24"/>
          <w:shd w:val="clear" w:color="auto" w:fill="FFFFFF"/>
        </w:rPr>
      </w:pPr>
      <w:r w:rsidRPr="00961F7A">
        <w:rPr>
          <w:rFonts w:ascii="Times New Roman" w:eastAsia="Aptos" w:hAnsi="Times New Roman" w:cs="Times New Roman"/>
          <w:color w:val="202020"/>
          <w:sz w:val="24"/>
          <w:szCs w:val="24"/>
          <w:shd w:val="clear" w:color="auto" w:fill="FFFFFF"/>
        </w:rPr>
        <w:t>2) muudes majanduse tingimustes kuni 0,1</w:t>
      </w:r>
      <w:ins w:id="17" w:author="Kärt Voor - JUSTDIGI" w:date="2025-10-08T13:05:00Z">
        <w:r w:rsidR="676DB133" w:rsidRPr="00961F7A">
          <w:rPr>
            <w:rFonts w:ascii="Times New Roman" w:eastAsia="Aptos" w:hAnsi="Times New Roman" w:cs="Times New Roman"/>
            <w:color w:val="202020"/>
            <w:sz w:val="24"/>
            <w:szCs w:val="24"/>
            <w:shd w:val="clear" w:color="auto" w:fill="FFFFFF"/>
          </w:rPr>
          <w:t xml:space="preserve"> protsenti</w:t>
        </w:r>
      </w:ins>
      <w:del w:id="18" w:author="Kärt Voor - JUSTDIGI" w:date="2025-10-08T13:05:00Z">
        <w:r w:rsidRPr="34E5E199" w:rsidDel="00CE1374">
          <w:rPr>
            <w:rFonts w:ascii="Times New Roman" w:eastAsia="Aptos" w:hAnsi="Times New Roman" w:cs="Times New Roman"/>
            <w:color w:val="202020"/>
            <w:sz w:val="24"/>
            <w:szCs w:val="24"/>
          </w:rPr>
          <w:delText>%</w:delText>
        </w:r>
      </w:del>
      <w:r w:rsidRPr="00961F7A">
        <w:rPr>
          <w:rFonts w:ascii="Times New Roman" w:eastAsia="Aptos" w:hAnsi="Times New Roman" w:cs="Times New Roman"/>
          <w:color w:val="202020"/>
          <w:sz w:val="24"/>
          <w:szCs w:val="24"/>
          <w:shd w:val="clear" w:color="auto" w:fill="FFFFFF"/>
        </w:rPr>
        <w:t xml:space="preserve"> Eesti alalisest elanikkonnast.</w:t>
      </w:r>
    </w:p>
    <w:p w14:paraId="3C660BCC" w14:textId="77777777" w:rsidR="00CE1374" w:rsidRPr="00961F7A" w:rsidRDefault="00CE1374" w:rsidP="00CE1374">
      <w:pPr>
        <w:spacing w:after="0" w:line="240" w:lineRule="auto"/>
        <w:jc w:val="both"/>
        <w:rPr>
          <w:rFonts w:ascii="Times New Roman" w:eastAsia="Aptos" w:hAnsi="Times New Roman" w:cs="Times New Roman"/>
          <w:color w:val="202020"/>
          <w:sz w:val="24"/>
          <w:szCs w:val="24"/>
          <w:shd w:val="clear" w:color="auto" w:fill="FFFFFF"/>
        </w:rPr>
      </w:pPr>
    </w:p>
    <w:p w14:paraId="31DF55BF" w14:textId="4D21C81D" w:rsidR="00CE1374" w:rsidRPr="00961F7A" w:rsidRDefault="00CE1374" w:rsidP="00CE1374">
      <w:pPr>
        <w:spacing w:after="0" w:line="240" w:lineRule="auto"/>
        <w:jc w:val="both"/>
        <w:rPr>
          <w:rFonts w:ascii="Times New Roman" w:eastAsia="Aptos" w:hAnsi="Times New Roman" w:cs="Times New Roman"/>
          <w:color w:val="202020"/>
          <w:sz w:val="24"/>
          <w:szCs w:val="24"/>
          <w:shd w:val="clear" w:color="auto" w:fill="FFFFFF"/>
        </w:rPr>
      </w:pPr>
      <w:r w:rsidRPr="00961F7A">
        <w:rPr>
          <w:rFonts w:ascii="Times New Roman" w:eastAsia="Aptos" w:hAnsi="Times New Roman" w:cs="Times New Roman"/>
          <w:color w:val="202020"/>
          <w:sz w:val="24"/>
          <w:szCs w:val="24"/>
          <w:shd w:val="clear" w:color="auto" w:fill="FFFFFF"/>
        </w:rPr>
        <w:t>(8</w:t>
      </w:r>
      <w:r w:rsidR="00EC3FBC" w:rsidRPr="00961F7A">
        <w:rPr>
          <w:rFonts w:ascii="Times New Roman" w:eastAsia="Aptos" w:hAnsi="Times New Roman" w:cs="Times New Roman"/>
          <w:color w:val="202020"/>
          <w:sz w:val="24"/>
          <w:szCs w:val="24"/>
          <w:shd w:val="clear" w:color="auto" w:fill="FFFFFF"/>
          <w:vertAlign w:val="superscript"/>
        </w:rPr>
        <w:t>5</w:t>
      </w:r>
      <w:r w:rsidRPr="00961F7A">
        <w:rPr>
          <w:rFonts w:ascii="Times New Roman" w:eastAsia="Aptos" w:hAnsi="Times New Roman" w:cs="Times New Roman"/>
          <w:color w:val="202020"/>
          <w:sz w:val="24"/>
          <w:szCs w:val="24"/>
          <w:shd w:val="clear" w:color="auto" w:fill="FFFFFF"/>
        </w:rPr>
        <w:t xml:space="preserve">) </w:t>
      </w:r>
      <w:proofErr w:type="spellStart"/>
      <w:r w:rsidRPr="00961F7A">
        <w:rPr>
          <w:rFonts w:ascii="Times New Roman" w:eastAsia="Aptos" w:hAnsi="Times New Roman" w:cs="Times New Roman"/>
          <w:color w:val="202020"/>
          <w:sz w:val="24"/>
          <w:szCs w:val="24"/>
          <w:shd w:val="clear" w:color="auto" w:fill="FFFFFF"/>
        </w:rPr>
        <w:t>Majanduskasvun</w:t>
      </w:r>
      <w:proofErr w:type="spellEnd"/>
      <w:del w:id="19" w:author="Kärt Voor - JUSTDIGI" w:date="2025-10-08T13:19:00Z">
        <w:r w:rsidRPr="34E5E199" w:rsidDel="00CE1374">
          <w:rPr>
            <w:rFonts w:ascii="Times New Roman" w:eastAsia="Aptos" w:hAnsi="Times New Roman" w:cs="Times New Roman"/>
            <w:color w:val="202020"/>
            <w:sz w:val="24"/>
            <w:szCs w:val="24"/>
          </w:rPr>
          <w:delText>a</w:delText>
        </w:r>
      </w:del>
      <w:r w:rsidRPr="00961F7A">
        <w:rPr>
          <w:rFonts w:ascii="Times New Roman" w:eastAsia="Aptos" w:hAnsi="Times New Roman" w:cs="Times New Roman"/>
          <w:color w:val="202020"/>
          <w:sz w:val="24"/>
          <w:szCs w:val="24"/>
          <w:shd w:val="clear" w:color="auto" w:fill="FFFFFF"/>
        </w:rPr>
        <w:t xml:space="preserve"> käesoleva paragrahvi tähenduses </w:t>
      </w:r>
      <w:del w:id="20" w:author="Kärt Voor - JUSTDIGI" w:date="2025-10-08T13:19:00Z">
        <w:r w:rsidRPr="34E5E199" w:rsidDel="00CE1374">
          <w:rPr>
            <w:rFonts w:ascii="Times New Roman" w:eastAsia="Aptos" w:hAnsi="Times New Roman" w:cs="Times New Roman"/>
            <w:color w:val="202020"/>
            <w:sz w:val="24"/>
            <w:szCs w:val="24"/>
          </w:rPr>
          <w:delText>käsitatakse</w:delText>
        </w:r>
      </w:del>
      <w:ins w:id="21" w:author="Kärt Voor - JUSTDIGI" w:date="2025-10-08T13:19:00Z">
        <w:r w:rsidR="4C40DB96" w:rsidRPr="00961F7A">
          <w:rPr>
            <w:rFonts w:ascii="Times New Roman" w:eastAsia="Aptos" w:hAnsi="Times New Roman" w:cs="Times New Roman"/>
            <w:color w:val="202020"/>
            <w:sz w:val="24"/>
            <w:szCs w:val="24"/>
            <w:shd w:val="clear" w:color="auto" w:fill="FFFFFF"/>
          </w:rPr>
          <w:t>on</w:t>
        </w:r>
      </w:ins>
      <w:r w:rsidRPr="00961F7A">
        <w:rPr>
          <w:rFonts w:ascii="Times New Roman" w:eastAsia="Aptos" w:hAnsi="Times New Roman" w:cs="Times New Roman"/>
          <w:color w:val="202020"/>
          <w:sz w:val="24"/>
          <w:szCs w:val="24"/>
          <w:shd w:val="clear" w:color="auto" w:fill="FFFFFF"/>
        </w:rPr>
        <w:t xml:space="preserve"> Rahandusministeeriumi </w:t>
      </w:r>
      <w:commentRangeStart w:id="22"/>
      <w:r w:rsidRPr="00961F7A">
        <w:rPr>
          <w:rFonts w:ascii="Times New Roman" w:eastAsia="Aptos" w:hAnsi="Times New Roman" w:cs="Times New Roman"/>
          <w:color w:val="202020"/>
          <w:sz w:val="24"/>
          <w:szCs w:val="24"/>
          <w:shd w:val="clear" w:color="auto" w:fill="FFFFFF"/>
        </w:rPr>
        <w:t>viimati avaldatud</w:t>
      </w:r>
      <w:commentRangeEnd w:id="22"/>
      <w:r>
        <w:commentReference w:id="22"/>
      </w:r>
      <w:r w:rsidRPr="00961F7A">
        <w:rPr>
          <w:rFonts w:ascii="Times New Roman" w:eastAsia="Aptos" w:hAnsi="Times New Roman" w:cs="Times New Roman"/>
          <w:color w:val="202020"/>
          <w:sz w:val="24"/>
          <w:szCs w:val="24"/>
          <w:shd w:val="clear" w:color="auto" w:fill="FFFFFF"/>
        </w:rPr>
        <w:t xml:space="preserve"> majandusprognoosi </w:t>
      </w:r>
      <w:r w:rsidRPr="00961F7A">
        <w:rPr>
          <w:rFonts w:ascii="Times New Roman" w:eastAsia="Aptos" w:hAnsi="Times New Roman" w:cs="Times New Roman"/>
          <w:sz w:val="24"/>
          <w:szCs w:val="24"/>
          <w:shd w:val="clear" w:color="auto" w:fill="FFFFFF"/>
        </w:rPr>
        <w:t xml:space="preserve">kohaselt järgneva aasta sisemajanduse koguprodukti aastast reaalkasvu </w:t>
      </w:r>
      <w:r w:rsidRPr="00B35A61">
        <w:rPr>
          <w:rFonts w:ascii="Times New Roman" w:eastAsia="Aptos" w:hAnsi="Times New Roman" w:cs="Times New Roman"/>
          <w:color w:val="202020"/>
          <w:sz w:val="24"/>
          <w:szCs w:val="24"/>
          <w:shd w:val="clear" w:color="auto" w:fill="FFFFFF"/>
        </w:rPr>
        <w:t>alates kahest protsendist</w:t>
      </w:r>
      <w:r w:rsidRPr="00961F7A">
        <w:rPr>
          <w:rFonts w:ascii="Times New Roman" w:eastAsia="Aptos" w:hAnsi="Times New Roman" w:cs="Times New Roman"/>
          <w:color w:val="202020"/>
          <w:sz w:val="24"/>
          <w:szCs w:val="24"/>
          <w:shd w:val="clear" w:color="auto" w:fill="FFFFFF"/>
        </w:rPr>
        <w:t>.</w:t>
      </w:r>
    </w:p>
    <w:p w14:paraId="5FE9428C" w14:textId="77777777" w:rsidR="00CE1374" w:rsidRPr="00961F7A" w:rsidRDefault="00CE1374" w:rsidP="00CE1374">
      <w:pPr>
        <w:spacing w:after="0" w:line="240" w:lineRule="auto"/>
        <w:jc w:val="both"/>
        <w:rPr>
          <w:rFonts w:ascii="Times New Roman" w:eastAsia="Aptos" w:hAnsi="Times New Roman" w:cs="Times New Roman"/>
          <w:color w:val="202020"/>
          <w:sz w:val="24"/>
          <w:szCs w:val="24"/>
          <w:shd w:val="clear" w:color="auto" w:fill="FFFFFF"/>
        </w:rPr>
      </w:pPr>
    </w:p>
    <w:p w14:paraId="12AADD9D" w14:textId="545D66CB" w:rsidR="00CE1374" w:rsidRPr="00961F7A" w:rsidRDefault="00CE1374" w:rsidP="00CE1374">
      <w:pPr>
        <w:spacing w:after="0" w:line="240" w:lineRule="auto"/>
        <w:jc w:val="both"/>
        <w:rPr>
          <w:rFonts w:ascii="Times New Roman" w:eastAsia="Aptos" w:hAnsi="Times New Roman" w:cs="Times New Roman"/>
          <w:color w:val="202020"/>
          <w:sz w:val="24"/>
          <w:szCs w:val="24"/>
          <w:shd w:val="clear" w:color="auto" w:fill="FFFFFF"/>
        </w:rPr>
      </w:pPr>
      <w:r w:rsidRPr="00961F7A">
        <w:rPr>
          <w:rFonts w:ascii="Times New Roman" w:eastAsia="Aptos" w:hAnsi="Times New Roman" w:cs="Times New Roman"/>
          <w:color w:val="202020"/>
          <w:sz w:val="24"/>
          <w:szCs w:val="24"/>
          <w:shd w:val="clear" w:color="auto" w:fill="FFFFFF"/>
        </w:rPr>
        <w:t>(8</w:t>
      </w:r>
      <w:r w:rsidR="00EC3FBC" w:rsidRPr="00961F7A">
        <w:rPr>
          <w:rFonts w:ascii="Times New Roman" w:eastAsia="Aptos" w:hAnsi="Times New Roman" w:cs="Times New Roman"/>
          <w:color w:val="202020"/>
          <w:sz w:val="24"/>
          <w:szCs w:val="24"/>
          <w:shd w:val="clear" w:color="auto" w:fill="FFFFFF"/>
          <w:vertAlign w:val="superscript"/>
        </w:rPr>
        <w:t>6</w:t>
      </w:r>
      <w:r w:rsidRPr="00961F7A">
        <w:rPr>
          <w:rFonts w:ascii="Times New Roman" w:eastAsia="Aptos" w:hAnsi="Times New Roman" w:cs="Times New Roman"/>
          <w:color w:val="202020"/>
          <w:sz w:val="24"/>
          <w:szCs w:val="24"/>
          <w:shd w:val="clear" w:color="auto" w:fill="FFFFFF"/>
        </w:rPr>
        <w:t xml:space="preserve">) Valdkonna eest vastutav minister võib määrusega </w:t>
      </w:r>
      <w:commentRangeStart w:id="23"/>
      <w:r w:rsidRPr="00961F7A">
        <w:rPr>
          <w:rFonts w:ascii="Times New Roman" w:eastAsia="Aptos" w:hAnsi="Times New Roman" w:cs="Times New Roman"/>
          <w:color w:val="202020"/>
          <w:sz w:val="24"/>
          <w:szCs w:val="24"/>
          <w:shd w:val="clear" w:color="auto" w:fill="FFFFFF"/>
        </w:rPr>
        <w:t>jaotad</w:t>
      </w:r>
      <w:commentRangeEnd w:id="23"/>
      <w:r>
        <w:commentReference w:id="23"/>
      </w:r>
      <w:r w:rsidRPr="00961F7A">
        <w:rPr>
          <w:rFonts w:ascii="Times New Roman" w:eastAsia="Aptos" w:hAnsi="Times New Roman" w:cs="Times New Roman"/>
          <w:color w:val="202020"/>
          <w:sz w:val="24"/>
          <w:szCs w:val="24"/>
          <w:shd w:val="clear" w:color="auto" w:fill="FFFFFF"/>
        </w:rPr>
        <w:t>a käesoleva paragrahvi lõike 8</w:t>
      </w:r>
      <w:r w:rsidR="008F1CF2">
        <w:rPr>
          <w:rFonts w:ascii="Times New Roman" w:eastAsia="Aptos" w:hAnsi="Times New Roman" w:cs="Times New Roman"/>
          <w:color w:val="202020"/>
          <w:sz w:val="24"/>
          <w:szCs w:val="24"/>
          <w:shd w:val="clear" w:color="auto" w:fill="FFFFFF"/>
          <w:vertAlign w:val="superscript"/>
        </w:rPr>
        <w:t>4</w:t>
      </w:r>
      <w:r w:rsidRPr="00961F7A">
        <w:rPr>
          <w:rFonts w:ascii="Times New Roman" w:eastAsia="Aptos" w:hAnsi="Times New Roman" w:cs="Times New Roman"/>
          <w:color w:val="202020"/>
          <w:sz w:val="24"/>
          <w:szCs w:val="24"/>
          <w:shd w:val="clear" w:color="auto" w:fill="FFFFFF"/>
        </w:rPr>
        <w:t xml:space="preserve"> alusel kehtestatud tähtajaliste elamislubade maksimaalse arvu lõike 8</w:t>
      </w:r>
      <w:r w:rsidRPr="00961F7A">
        <w:rPr>
          <w:rFonts w:ascii="Times New Roman" w:eastAsia="Aptos" w:hAnsi="Times New Roman" w:cs="Times New Roman"/>
          <w:color w:val="202020"/>
          <w:sz w:val="24"/>
          <w:szCs w:val="24"/>
          <w:shd w:val="clear" w:color="auto" w:fill="FFFFFF"/>
          <w:vertAlign w:val="superscript"/>
        </w:rPr>
        <w:t>2</w:t>
      </w:r>
      <w:r w:rsidRPr="00961F7A">
        <w:rPr>
          <w:rFonts w:ascii="Times New Roman" w:eastAsia="Aptos" w:hAnsi="Times New Roman" w:cs="Times New Roman"/>
          <w:color w:val="202020"/>
          <w:sz w:val="24"/>
          <w:szCs w:val="24"/>
          <w:shd w:val="clear" w:color="auto" w:fill="FFFFFF"/>
        </w:rPr>
        <w:t xml:space="preserve"> alusel kehtestatud </w:t>
      </w:r>
      <w:ins w:id="24" w:author="Kärt Voor - JUSTDIGI" w:date="2025-10-08T13:08:00Z">
        <w:r w:rsidR="5C303F55" w:rsidRPr="00961F7A">
          <w:rPr>
            <w:rFonts w:ascii="Times New Roman" w:eastAsia="Aptos" w:hAnsi="Times New Roman" w:cs="Times New Roman"/>
            <w:color w:val="202020"/>
            <w:sz w:val="24"/>
            <w:szCs w:val="24"/>
            <w:shd w:val="clear" w:color="auto" w:fill="FFFFFF"/>
          </w:rPr>
          <w:t xml:space="preserve">tööjõupuudusega </w:t>
        </w:r>
      </w:ins>
      <w:r w:rsidRPr="00961F7A">
        <w:rPr>
          <w:rFonts w:ascii="Times New Roman" w:eastAsia="Aptos" w:hAnsi="Times New Roman" w:cs="Times New Roman"/>
          <w:color w:val="202020"/>
          <w:sz w:val="24"/>
          <w:szCs w:val="24"/>
          <w:shd w:val="clear" w:color="auto" w:fill="FFFFFF"/>
        </w:rPr>
        <w:t>tegevusalade vahel.</w:t>
      </w:r>
    </w:p>
    <w:p w14:paraId="400480F7" w14:textId="77777777" w:rsidR="00CE1374" w:rsidRPr="00961F7A" w:rsidRDefault="00CE1374" w:rsidP="00CE1374">
      <w:pPr>
        <w:spacing w:after="0" w:line="240" w:lineRule="auto"/>
        <w:jc w:val="both"/>
        <w:rPr>
          <w:rFonts w:ascii="Times New Roman" w:eastAsia="Aptos" w:hAnsi="Times New Roman" w:cs="Times New Roman"/>
          <w:color w:val="202020"/>
          <w:sz w:val="24"/>
          <w:szCs w:val="24"/>
          <w:shd w:val="clear" w:color="auto" w:fill="FFFFFF"/>
        </w:rPr>
      </w:pPr>
    </w:p>
    <w:p w14:paraId="3279AA0B" w14:textId="31B862B7" w:rsidR="00197FD3" w:rsidRPr="00F64BA4" w:rsidRDefault="00CE1374" w:rsidP="00BC4796">
      <w:pPr>
        <w:spacing w:after="0" w:line="240" w:lineRule="auto"/>
        <w:jc w:val="both"/>
        <w:rPr>
          <w:rFonts w:ascii="Times New Roman" w:hAnsi="Times New Roman" w:cs="Times New Roman"/>
          <w:sz w:val="24"/>
          <w:szCs w:val="24"/>
        </w:rPr>
      </w:pPr>
      <w:bookmarkStart w:id="25" w:name="_Hlk200097327"/>
      <w:bookmarkStart w:id="26" w:name="_Hlk207370332"/>
      <w:r w:rsidRPr="00961F7A">
        <w:rPr>
          <w:rFonts w:ascii="Times New Roman" w:eastAsia="Aptos" w:hAnsi="Times New Roman" w:cs="Times New Roman"/>
          <w:color w:val="202020"/>
          <w:sz w:val="24"/>
          <w:szCs w:val="24"/>
        </w:rPr>
        <w:t>(8</w:t>
      </w:r>
      <w:r w:rsidR="00EC3FBC" w:rsidRPr="00961F7A">
        <w:rPr>
          <w:rFonts w:ascii="Times New Roman" w:eastAsia="Aptos" w:hAnsi="Times New Roman" w:cs="Times New Roman"/>
          <w:color w:val="202020"/>
          <w:sz w:val="24"/>
          <w:szCs w:val="24"/>
          <w:vertAlign w:val="superscript"/>
        </w:rPr>
        <w:t>7</w:t>
      </w:r>
      <w:r w:rsidRPr="00961F7A">
        <w:rPr>
          <w:rFonts w:ascii="Times New Roman" w:eastAsia="Aptos" w:hAnsi="Times New Roman" w:cs="Times New Roman"/>
          <w:color w:val="202020"/>
          <w:sz w:val="24"/>
          <w:szCs w:val="24"/>
        </w:rPr>
        <w:t xml:space="preserve">) </w:t>
      </w:r>
      <w:bookmarkEnd w:id="25"/>
      <w:r w:rsidR="002A221D" w:rsidRPr="002A221D">
        <w:rPr>
          <w:rFonts w:ascii="Times New Roman" w:eastAsia="Aptos" w:hAnsi="Times New Roman" w:cs="Times New Roman"/>
          <w:color w:val="202020"/>
          <w:sz w:val="24"/>
          <w:szCs w:val="24"/>
        </w:rPr>
        <w:t>Vabariigi Valitsus võib valdkonna eest vastutava ministri põhjendatud ettepanekul muuta</w:t>
      </w:r>
      <w:r w:rsidR="00BC4796">
        <w:rPr>
          <w:rFonts w:ascii="Times New Roman" w:eastAsia="Aptos" w:hAnsi="Times New Roman" w:cs="Times New Roman"/>
          <w:color w:val="202020"/>
          <w:sz w:val="24"/>
          <w:szCs w:val="24"/>
        </w:rPr>
        <w:t xml:space="preserve"> või tunnistada kehtetuks</w:t>
      </w:r>
      <w:r w:rsidR="002A221D" w:rsidRPr="002A221D">
        <w:rPr>
          <w:rFonts w:ascii="Times New Roman" w:eastAsia="Aptos" w:hAnsi="Times New Roman" w:cs="Times New Roman"/>
          <w:color w:val="202020"/>
          <w:sz w:val="24"/>
          <w:szCs w:val="24"/>
        </w:rPr>
        <w:t xml:space="preserve"> käesoleva paragrahvi lõike 8</w:t>
      </w:r>
      <w:r w:rsidR="002A221D" w:rsidRPr="002A221D">
        <w:rPr>
          <w:rFonts w:ascii="Times New Roman" w:eastAsia="Aptos" w:hAnsi="Times New Roman" w:cs="Times New Roman"/>
          <w:color w:val="202020"/>
          <w:sz w:val="24"/>
          <w:szCs w:val="24"/>
          <w:vertAlign w:val="superscript"/>
        </w:rPr>
        <w:t>2</w:t>
      </w:r>
      <w:r w:rsidR="002A221D" w:rsidRPr="002A221D">
        <w:rPr>
          <w:rFonts w:ascii="Times New Roman" w:eastAsia="Aptos" w:hAnsi="Times New Roman" w:cs="Times New Roman"/>
          <w:color w:val="202020"/>
          <w:sz w:val="24"/>
          <w:szCs w:val="24"/>
        </w:rPr>
        <w:t xml:space="preserve"> alusel kehtestatud loetelu tööjõupuudusega tegevusaladest ja lõike 8</w:t>
      </w:r>
      <w:r w:rsidR="002A221D" w:rsidRPr="002A221D">
        <w:rPr>
          <w:rFonts w:ascii="Times New Roman" w:eastAsia="Aptos" w:hAnsi="Times New Roman" w:cs="Times New Roman"/>
          <w:color w:val="202020"/>
          <w:sz w:val="24"/>
          <w:szCs w:val="24"/>
          <w:vertAlign w:val="superscript"/>
        </w:rPr>
        <w:t>4</w:t>
      </w:r>
      <w:r w:rsidR="002A221D" w:rsidRPr="002A221D">
        <w:rPr>
          <w:rFonts w:ascii="Times New Roman" w:eastAsia="Aptos" w:hAnsi="Times New Roman" w:cs="Times New Roman"/>
          <w:color w:val="202020"/>
          <w:sz w:val="24"/>
          <w:szCs w:val="24"/>
        </w:rPr>
        <w:t xml:space="preserve"> alusel tööjõupuudusega tegevusalal töötamiseks antavate tähtajaliste elamislubade maksimaalse arvu</w:t>
      </w:r>
      <w:r w:rsidR="00BC4796">
        <w:rPr>
          <w:rFonts w:ascii="Times New Roman" w:eastAsia="Aptos" w:hAnsi="Times New Roman" w:cs="Times New Roman"/>
          <w:color w:val="202020"/>
          <w:sz w:val="24"/>
          <w:szCs w:val="24"/>
        </w:rPr>
        <w:t xml:space="preserve"> enne lõike 8</w:t>
      </w:r>
      <w:r w:rsidR="00BC4796" w:rsidRPr="00FF34AF">
        <w:rPr>
          <w:rFonts w:ascii="Times New Roman" w:eastAsia="Aptos" w:hAnsi="Times New Roman" w:cs="Times New Roman"/>
          <w:color w:val="202020"/>
          <w:sz w:val="24"/>
          <w:szCs w:val="24"/>
          <w:vertAlign w:val="superscript"/>
        </w:rPr>
        <w:t>2</w:t>
      </w:r>
      <w:r w:rsidR="00BC4796">
        <w:rPr>
          <w:rFonts w:ascii="Times New Roman" w:eastAsia="Aptos" w:hAnsi="Times New Roman" w:cs="Times New Roman"/>
          <w:color w:val="202020"/>
          <w:sz w:val="24"/>
          <w:szCs w:val="24"/>
        </w:rPr>
        <w:t xml:space="preserve"> alusel kehtestatud tähtaja möödumist</w:t>
      </w:r>
      <w:r w:rsidR="002A221D" w:rsidRPr="002A221D">
        <w:rPr>
          <w:rFonts w:ascii="Times New Roman" w:eastAsia="Aptos" w:hAnsi="Times New Roman" w:cs="Times New Roman"/>
          <w:color w:val="202020"/>
          <w:sz w:val="24"/>
          <w:szCs w:val="24"/>
        </w:rPr>
        <w:t>.</w:t>
      </w:r>
      <w:bookmarkEnd w:id="26"/>
      <w:r w:rsidR="00197FD3" w:rsidRPr="00CE1374">
        <w:rPr>
          <w:rFonts w:ascii="Times New Roman" w:hAnsi="Times New Roman" w:cs="Times New Roman"/>
          <w:sz w:val="24"/>
          <w:szCs w:val="24"/>
        </w:rPr>
        <w:t>“;</w:t>
      </w:r>
    </w:p>
    <w:p w14:paraId="007D2D29" w14:textId="77777777" w:rsidR="00197FD3" w:rsidRPr="00F64BA4" w:rsidRDefault="00197FD3" w:rsidP="00197FD3">
      <w:pPr>
        <w:spacing w:after="0" w:line="240" w:lineRule="auto"/>
        <w:jc w:val="both"/>
        <w:rPr>
          <w:rFonts w:ascii="Times New Roman" w:hAnsi="Times New Roman" w:cs="Times New Roman"/>
          <w:sz w:val="24"/>
          <w:szCs w:val="24"/>
        </w:rPr>
      </w:pPr>
    </w:p>
    <w:p w14:paraId="5D3A241B" w14:textId="70E10C6C" w:rsidR="00197FD3" w:rsidRDefault="00197FD3" w:rsidP="00197FD3">
      <w:pPr>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12)</w:t>
      </w:r>
      <w:r w:rsidRPr="00F64BA4">
        <w:rPr>
          <w:rFonts w:ascii="Times New Roman" w:hAnsi="Times New Roman" w:cs="Times New Roman"/>
          <w:sz w:val="24"/>
          <w:szCs w:val="24"/>
        </w:rPr>
        <w:t xml:space="preserve"> paragrahvi</w:t>
      </w:r>
      <w:r w:rsidR="00AC67DC">
        <w:rPr>
          <w:rFonts w:ascii="Times New Roman" w:hAnsi="Times New Roman" w:cs="Times New Roman"/>
          <w:sz w:val="24"/>
          <w:szCs w:val="24"/>
        </w:rPr>
        <w:t xml:space="preserve"> 181 lõige 9</w:t>
      </w:r>
      <w:r w:rsidR="00D542EC" w:rsidDel="00D542EC">
        <w:rPr>
          <w:rFonts w:ascii="Times New Roman" w:hAnsi="Times New Roman" w:cs="Times New Roman"/>
          <w:sz w:val="24"/>
          <w:szCs w:val="24"/>
        </w:rPr>
        <w:t>,</w:t>
      </w:r>
      <w:r w:rsidR="008541B4">
        <w:rPr>
          <w:rFonts w:ascii="Times New Roman" w:hAnsi="Times New Roman" w:cs="Times New Roman"/>
          <w:sz w:val="24"/>
          <w:szCs w:val="24"/>
        </w:rPr>
        <w:t xml:space="preserve"> § 186 lõige 5 </w:t>
      </w:r>
      <w:r w:rsidR="008541B4" w:rsidDel="00D542EC">
        <w:rPr>
          <w:rFonts w:ascii="Times New Roman" w:hAnsi="Times New Roman" w:cs="Times New Roman"/>
          <w:sz w:val="24"/>
          <w:szCs w:val="24"/>
        </w:rPr>
        <w:t>ja § 210</w:t>
      </w:r>
      <w:r w:rsidR="008541B4" w:rsidRPr="008541B4" w:rsidDel="00D542EC">
        <w:rPr>
          <w:rFonts w:ascii="Times New Roman" w:hAnsi="Times New Roman" w:cs="Times New Roman"/>
          <w:sz w:val="24"/>
          <w:szCs w:val="24"/>
          <w:vertAlign w:val="superscript"/>
        </w:rPr>
        <w:t>2</w:t>
      </w:r>
      <w:r w:rsidR="008541B4" w:rsidDel="00D542EC">
        <w:rPr>
          <w:rFonts w:ascii="Times New Roman" w:hAnsi="Times New Roman" w:cs="Times New Roman"/>
          <w:sz w:val="24"/>
          <w:szCs w:val="24"/>
        </w:rPr>
        <w:t xml:space="preserve"> lõige 4 </w:t>
      </w:r>
      <w:r w:rsidRPr="00EB210F">
        <w:rPr>
          <w:rFonts w:ascii="Times New Roman" w:hAnsi="Times New Roman" w:cs="Times New Roman"/>
          <w:sz w:val="24"/>
          <w:szCs w:val="24"/>
        </w:rPr>
        <w:t>tunnistatakse kehtetuks</w:t>
      </w:r>
      <w:r>
        <w:rPr>
          <w:rFonts w:ascii="Times New Roman" w:hAnsi="Times New Roman" w:cs="Times New Roman"/>
          <w:sz w:val="24"/>
          <w:szCs w:val="24"/>
        </w:rPr>
        <w:t>;</w:t>
      </w:r>
    </w:p>
    <w:p w14:paraId="1A881214" w14:textId="77777777" w:rsidR="00197FD3" w:rsidRDefault="00197FD3" w:rsidP="00197FD3">
      <w:pPr>
        <w:spacing w:after="0" w:line="240" w:lineRule="auto"/>
        <w:jc w:val="both"/>
        <w:rPr>
          <w:rFonts w:ascii="Times New Roman" w:hAnsi="Times New Roman" w:cs="Times New Roman"/>
          <w:sz w:val="24"/>
          <w:szCs w:val="24"/>
        </w:rPr>
      </w:pPr>
    </w:p>
    <w:p w14:paraId="1D355919" w14:textId="3F7AEBCE" w:rsidR="008541B4" w:rsidRDefault="00197FD3" w:rsidP="008541B4">
      <w:pPr>
        <w:keepNext/>
        <w:spacing w:after="0" w:line="240" w:lineRule="auto"/>
        <w:jc w:val="both"/>
        <w:rPr>
          <w:rFonts w:ascii="Times New Roman" w:hAnsi="Times New Roman" w:cs="Times New Roman"/>
          <w:sz w:val="24"/>
          <w:szCs w:val="24"/>
        </w:rPr>
      </w:pPr>
      <w:r w:rsidRPr="00F64BA4">
        <w:rPr>
          <w:rFonts w:ascii="Times New Roman" w:hAnsi="Times New Roman" w:cs="Times New Roman"/>
          <w:b/>
          <w:bCs/>
          <w:sz w:val="24"/>
          <w:szCs w:val="24"/>
        </w:rPr>
        <w:t>1</w:t>
      </w:r>
      <w:r w:rsidR="00EC3FBC">
        <w:rPr>
          <w:rFonts w:ascii="Times New Roman" w:hAnsi="Times New Roman" w:cs="Times New Roman"/>
          <w:b/>
          <w:bCs/>
          <w:sz w:val="24"/>
          <w:szCs w:val="24"/>
        </w:rPr>
        <w:t>3</w:t>
      </w:r>
      <w:r w:rsidRPr="00F64BA4">
        <w:rPr>
          <w:rFonts w:ascii="Times New Roman" w:hAnsi="Times New Roman" w:cs="Times New Roman"/>
          <w:b/>
          <w:bCs/>
          <w:sz w:val="24"/>
          <w:szCs w:val="24"/>
        </w:rPr>
        <w:t>)</w:t>
      </w:r>
      <w:r w:rsidRPr="00F64BA4">
        <w:rPr>
          <w:rFonts w:ascii="Times New Roman" w:hAnsi="Times New Roman" w:cs="Times New Roman"/>
          <w:sz w:val="24"/>
          <w:szCs w:val="24"/>
        </w:rPr>
        <w:t xml:space="preserve"> </w:t>
      </w:r>
      <w:r w:rsidR="008541B4">
        <w:rPr>
          <w:rFonts w:ascii="Times New Roman" w:hAnsi="Times New Roman" w:cs="Times New Roman"/>
          <w:sz w:val="24"/>
          <w:szCs w:val="24"/>
        </w:rPr>
        <w:t>seadust täiendatakse §-ga 309</w:t>
      </w:r>
      <w:r w:rsidR="008541B4" w:rsidRPr="008541B4">
        <w:rPr>
          <w:rFonts w:ascii="Times New Roman" w:hAnsi="Times New Roman" w:cs="Times New Roman"/>
          <w:sz w:val="24"/>
          <w:szCs w:val="24"/>
          <w:vertAlign w:val="superscript"/>
        </w:rPr>
        <w:t>19</w:t>
      </w:r>
      <w:r w:rsidR="008541B4">
        <w:rPr>
          <w:rFonts w:ascii="Times New Roman" w:hAnsi="Times New Roman" w:cs="Times New Roman"/>
          <w:sz w:val="24"/>
          <w:szCs w:val="24"/>
        </w:rPr>
        <w:t xml:space="preserve"> järgmises sõnastuses:</w:t>
      </w:r>
    </w:p>
    <w:p w14:paraId="57F6D3AC" w14:textId="77777777" w:rsidR="008541B4" w:rsidRDefault="008541B4" w:rsidP="008541B4">
      <w:pPr>
        <w:keepNext/>
        <w:spacing w:after="0" w:line="240" w:lineRule="auto"/>
        <w:jc w:val="both"/>
        <w:rPr>
          <w:rFonts w:ascii="Times New Roman" w:hAnsi="Times New Roman" w:cs="Times New Roman"/>
          <w:sz w:val="24"/>
          <w:szCs w:val="24"/>
        </w:rPr>
      </w:pPr>
    </w:p>
    <w:p w14:paraId="34609E3B" w14:textId="7304399A" w:rsidR="008541B4" w:rsidRPr="008541B4" w:rsidRDefault="008541B4" w:rsidP="008541B4">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B60E1">
        <w:rPr>
          <w:rFonts w:ascii="Times New Roman" w:hAnsi="Times New Roman" w:cs="Times New Roman"/>
          <w:b/>
          <w:bCs/>
          <w:sz w:val="24"/>
          <w:szCs w:val="24"/>
        </w:rPr>
        <w:t>§ 309</w:t>
      </w:r>
      <w:r w:rsidRPr="007B60E1">
        <w:rPr>
          <w:rFonts w:ascii="Times New Roman" w:hAnsi="Times New Roman" w:cs="Times New Roman"/>
          <w:b/>
          <w:bCs/>
          <w:sz w:val="24"/>
          <w:szCs w:val="24"/>
          <w:vertAlign w:val="superscript"/>
        </w:rPr>
        <w:t>19</w:t>
      </w:r>
      <w:r w:rsidRPr="007B60E1">
        <w:rPr>
          <w:rFonts w:ascii="Times New Roman" w:hAnsi="Times New Roman" w:cs="Times New Roman"/>
          <w:b/>
          <w:bCs/>
          <w:sz w:val="24"/>
          <w:szCs w:val="24"/>
        </w:rPr>
        <w:t>. Käesoleva seaduse § 176</w:t>
      </w:r>
      <w:r w:rsidRPr="007B60E1">
        <w:rPr>
          <w:rFonts w:ascii="Times New Roman" w:hAnsi="Times New Roman" w:cs="Times New Roman"/>
          <w:b/>
          <w:bCs/>
          <w:sz w:val="24"/>
          <w:szCs w:val="24"/>
          <w:vertAlign w:val="superscript"/>
        </w:rPr>
        <w:t>2</w:t>
      </w:r>
      <w:r w:rsidRPr="007B60E1">
        <w:rPr>
          <w:rFonts w:ascii="Times New Roman" w:hAnsi="Times New Roman" w:cs="Times New Roman"/>
          <w:b/>
          <w:bCs/>
          <w:sz w:val="24"/>
          <w:szCs w:val="24"/>
        </w:rPr>
        <w:t xml:space="preserve"> alusel lühiajaliseks töötamiseks antud tähtajalise </w:t>
      </w:r>
      <w:r w:rsidRPr="000C1B44">
        <w:rPr>
          <w:rFonts w:ascii="Times New Roman" w:hAnsi="Times New Roman" w:cs="Times New Roman"/>
          <w:b/>
          <w:sz w:val="24"/>
          <w:szCs w:val="24"/>
        </w:rPr>
        <w:t>elamisloa erisused</w:t>
      </w:r>
    </w:p>
    <w:p w14:paraId="79A306EF" w14:textId="77777777" w:rsidR="008541B4" w:rsidRPr="008541B4" w:rsidRDefault="008541B4" w:rsidP="008541B4">
      <w:pPr>
        <w:keepNext/>
        <w:spacing w:after="0" w:line="240" w:lineRule="auto"/>
        <w:jc w:val="both"/>
        <w:rPr>
          <w:rFonts w:ascii="Times New Roman" w:hAnsi="Times New Roman" w:cs="Times New Roman"/>
          <w:sz w:val="24"/>
          <w:szCs w:val="24"/>
        </w:rPr>
      </w:pPr>
    </w:p>
    <w:p w14:paraId="7E4E064B" w14:textId="77777777" w:rsidR="008541B4" w:rsidRDefault="008541B4" w:rsidP="008541B4">
      <w:pPr>
        <w:keepNext/>
        <w:spacing w:after="0" w:line="240" w:lineRule="auto"/>
        <w:jc w:val="both"/>
        <w:rPr>
          <w:rFonts w:ascii="Times New Roman" w:hAnsi="Times New Roman" w:cs="Times New Roman"/>
          <w:sz w:val="24"/>
          <w:szCs w:val="24"/>
        </w:rPr>
      </w:pPr>
      <w:r w:rsidRPr="008541B4">
        <w:rPr>
          <w:rFonts w:ascii="Times New Roman" w:hAnsi="Times New Roman" w:cs="Times New Roman"/>
          <w:sz w:val="24"/>
          <w:szCs w:val="24"/>
        </w:rPr>
        <w:t>(1) Käesoleva seaduse § 176</w:t>
      </w:r>
      <w:r w:rsidRPr="00EC3FBC">
        <w:rPr>
          <w:rFonts w:ascii="Times New Roman" w:hAnsi="Times New Roman" w:cs="Times New Roman"/>
          <w:sz w:val="24"/>
          <w:szCs w:val="24"/>
          <w:vertAlign w:val="superscript"/>
        </w:rPr>
        <w:t>2</w:t>
      </w:r>
      <w:r w:rsidRPr="008541B4">
        <w:rPr>
          <w:rFonts w:ascii="Times New Roman" w:hAnsi="Times New Roman" w:cs="Times New Roman"/>
          <w:sz w:val="24"/>
          <w:szCs w:val="24"/>
        </w:rPr>
        <w:t xml:space="preserve"> alusel antud tähtajalised elamisload kehtivad nende kehtivusaja lõpuni või kehtetuks tunnistamiseni.</w:t>
      </w:r>
    </w:p>
    <w:p w14:paraId="33BF1E6E" w14:textId="77777777" w:rsidR="00144A20" w:rsidRDefault="00144A20" w:rsidP="008541B4">
      <w:pPr>
        <w:keepNext/>
        <w:spacing w:after="0" w:line="240" w:lineRule="auto"/>
        <w:jc w:val="both"/>
        <w:rPr>
          <w:rFonts w:ascii="Times New Roman" w:hAnsi="Times New Roman" w:cs="Times New Roman"/>
          <w:sz w:val="24"/>
          <w:szCs w:val="24"/>
        </w:rPr>
      </w:pPr>
    </w:p>
    <w:p w14:paraId="125454AC" w14:textId="46A5D0F2" w:rsidR="008541B4" w:rsidRPr="008541B4" w:rsidRDefault="00397775" w:rsidP="00397775">
      <w:pPr>
        <w:jc w:val="both"/>
        <w:rPr>
          <w:rFonts w:ascii="Times New Roman" w:hAnsi="Times New Roman" w:cs="Times New Roman"/>
          <w:sz w:val="24"/>
          <w:szCs w:val="24"/>
        </w:rPr>
      </w:pPr>
      <w:r w:rsidRPr="34E5E199">
        <w:rPr>
          <w:rFonts w:ascii="Times New Roman" w:hAnsi="Times New Roman" w:cs="Times New Roman"/>
          <w:sz w:val="24"/>
          <w:szCs w:val="24"/>
        </w:rPr>
        <w:t xml:space="preserve">(2) Käesoleva paragrahvi lõikes 1 nimetatud </w:t>
      </w:r>
      <w:r w:rsidR="00144A20" w:rsidRPr="34E5E199">
        <w:rPr>
          <w:rFonts w:ascii="Times New Roman" w:hAnsi="Times New Roman" w:cs="Times New Roman"/>
          <w:sz w:val="24"/>
          <w:szCs w:val="24"/>
        </w:rPr>
        <w:t>tähtajali</w:t>
      </w:r>
      <w:r w:rsidRPr="34E5E199">
        <w:rPr>
          <w:rFonts w:ascii="Times New Roman" w:hAnsi="Times New Roman" w:cs="Times New Roman"/>
          <w:sz w:val="24"/>
          <w:szCs w:val="24"/>
        </w:rPr>
        <w:t>s</w:t>
      </w:r>
      <w:r w:rsidR="00144A20" w:rsidRPr="34E5E199">
        <w:rPr>
          <w:rFonts w:ascii="Times New Roman" w:hAnsi="Times New Roman" w:cs="Times New Roman"/>
          <w:sz w:val="24"/>
          <w:szCs w:val="24"/>
        </w:rPr>
        <w:t>e</w:t>
      </w:r>
      <w:r w:rsidRPr="34E5E199">
        <w:rPr>
          <w:rFonts w:ascii="Times New Roman" w:hAnsi="Times New Roman" w:cs="Times New Roman"/>
          <w:sz w:val="24"/>
          <w:szCs w:val="24"/>
        </w:rPr>
        <w:t>le</w:t>
      </w:r>
      <w:r w:rsidR="00144A20" w:rsidRPr="34E5E199">
        <w:rPr>
          <w:rFonts w:ascii="Times New Roman" w:hAnsi="Times New Roman" w:cs="Times New Roman"/>
          <w:sz w:val="24"/>
          <w:szCs w:val="24"/>
        </w:rPr>
        <w:t xml:space="preserve"> elamisl</w:t>
      </w:r>
      <w:r w:rsidRPr="34E5E199">
        <w:rPr>
          <w:rFonts w:ascii="Times New Roman" w:hAnsi="Times New Roman" w:cs="Times New Roman"/>
          <w:sz w:val="24"/>
          <w:szCs w:val="24"/>
        </w:rPr>
        <w:t>oale kohaldatakse</w:t>
      </w:r>
      <w:r w:rsidR="00144A20" w:rsidRPr="34E5E199">
        <w:rPr>
          <w:rFonts w:ascii="Times New Roman" w:hAnsi="Times New Roman" w:cs="Times New Roman"/>
          <w:sz w:val="24"/>
          <w:szCs w:val="24"/>
        </w:rPr>
        <w:t xml:space="preserve"> </w:t>
      </w:r>
      <w:r w:rsidRPr="34E5E199">
        <w:rPr>
          <w:rFonts w:ascii="Times New Roman" w:hAnsi="Times New Roman" w:cs="Times New Roman"/>
          <w:sz w:val="24"/>
          <w:szCs w:val="24"/>
        </w:rPr>
        <w:t>kuni</w:t>
      </w:r>
      <w:r w:rsidR="00144A20" w:rsidRPr="34E5E199">
        <w:rPr>
          <w:rFonts w:ascii="Times New Roman" w:hAnsi="Times New Roman" w:cs="Times New Roman"/>
          <w:sz w:val="24"/>
          <w:szCs w:val="24"/>
        </w:rPr>
        <w:t xml:space="preserve"> 202</w:t>
      </w:r>
      <w:r w:rsidRPr="34E5E199">
        <w:rPr>
          <w:rFonts w:ascii="Times New Roman" w:hAnsi="Times New Roman" w:cs="Times New Roman"/>
          <w:sz w:val="24"/>
          <w:szCs w:val="24"/>
        </w:rPr>
        <w:t>6</w:t>
      </w:r>
      <w:r w:rsidR="00144A20" w:rsidRPr="34E5E199">
        <w:rPr>
          <w:rFonts w:ascii="Times New Roman" w:hAnsi="Times New Roman" w:cs="Times New Roman"/>
          <w:sz w:val="24"/>
          <w:szCs w:val="24"/>
        </w:rPr>
        <w:t>.</w:t>
      </w:r>
      <w:r w:rsidR="00C66974" w:rsidRPr="34E5E199">
        <w:rPr>
          <w:rFonts w:ascii="Times New Roman" w:hAnsi="Times New Roman" w:cs="Times New Roman"/>
          <w:sz w:val="24"/>
          <w:szCs w:val="24"/>
        </w:rPr>
        <w:t> </w:t>
      </w:r>
      <w:r w:rsidR="00144A20" w:rsidRPr="34E5E199">
        <w:rPr>
          <w:rFonts w:ascii="Times New Roman" w:hAnsi="Times New Roman" w:cs="Times New Roman"/>
          <w:sz w:val="24"/>
          <w:szCs w:val="24"/>
        </w:rPr>
        <w:t>aasta 2</w:t>
      </w:r>
      <w:r w:rsidRPr="34E5E199">
        <w:rPr>
          <w:rFonts w:ascii="Times New Roman" w:hAnsi="Times New Roman" w:cs="Times New Roman"/>
          <w:sz w:val="24"/>
          <w:szCs w:val="24"/>
        </w:rPr>
        <w:t xml:space="preserve">1. maini kehtinud </w:t>
      </w:r>
      <w:ins w:id="27" w:author="Kärt Voor - JUSTDIGI" w:date="2025-10-08T13:17:00Z">
        <w:r w:rsidR="57B28AAA" w:rsidRPr="34E5E199">
          <w:rPr>
            <w:rFonts w:ascii="Times New Roman" w:hAnsi="Times New Roman" w:cs="Times New Roman"/>
            <w:sz w:val="24"/>
            <w:szCs w:val="24"/>
          </w:rPr>
          <w:t xml:space="preserve">käesoleva seaduse </w:t>
        </w:r>
      </w:ins>
      <w:r w:rsidRPr="34E5E199">
        <w:rPr>
          <w:rFonts w:ascii="Times New Roman" w:hAnsi="Times New Roman" w:cs="Times New Roman"/>
          <w:sz w:val="24"/>
          <w:szCs w:val="24"/>
        </w:rPr>
        <w:t>§ 43 lõike 4</w:t>
      </w:r>
      <w:r w:rsidRPr="34E5E199">
        <w:rPr>
          <w:rFonts w:ascii="Times New Roman" w:hAnsi="Times New Roman" w:cs="Times New Roman"/>
          <w:sz w:val="24"/>
          <w:szCs w:val="24"/>
          <w:vertAlign w:val="superscript"/>
        </w:rPr>
        <w:t>1</w:t>
      </w:r>
      <w:r w:rsidRPr="34E5E199">
        <w:rPr>
          <w:rFonts w:ascii="Times New Roman" w:hAnsi="Times New Roman" w:cs="Times New Roman"/>
          <w:sz w:val="24"/>
          <w:szCs w:val="24"/>
        </w:rPr>
        <w:t>, § 106 lõike 12</w:t>
      </w:r>
      <w:r w:rsidRPr="34E5E199">
        <w:rPr>
          <w:rFonts w:ascii="Times New Roman" w:hAnsi="Times New Roman" w:cs="Times New Roman"/>
          <w:sz w:val="24"/>
          <w:szCs w:val="24"/>
          <w:vertAlign w:val="superscript"/>
        </w:rPr>
        <w:t>1</w:t>
      </w:r>
      <w:r w:rsidRPr="34E5E199">
        <w:rPr>
          <w:rFonts w:ascii="Times New Roman" w:hAnsi="Times New Roman" w:cs="Times New Roman"/>
          <w:sz w:val="24"/>
          <w:szCs w:val="24"/>
        </w:rPr>
        <w:t>, § 137 lõike</w:t>
      </w:r>
      <w:r w:rsidR="0042273F" w:rsidRPr="34E5E199">
        <w:rPr>
          <w:rFonts w:ascii="Times New Roman" w:hAnsi="Times New Roman" w:cs="Times New Roman"/>
          <w:sz w:val="24"/>
          <w:szCs w:val="24"/>
        </w:rPr>
        <w:t xml:space="preserve"> </w:t>
      </w:r>
      <w:r w:rsidRPr="34E5E199">
        <w:rPr>
          <w:rFonts w:ascii="Times New Roman" w:hAnsi="Times New Roman" w:cs="Times New Roman"/>
          <w:sz w:val="24"/>
          <w:szCs w:val="24"/>
        </w:rPr>
        <w:t>2</w:t>
      </w:r>
      <w:r w:rsidRPr="34E5E199">
        <w:rPr>
          <w:rFonts w:ascii="Times New Roman" w:hAnsi="Times New Roman" w:cs="Times New Roman"/>
          <w:sz w:val="24"/>
          <w:szCs w:val="24"/>
          <w:vertAlign w:val="superscript"/>
        </w:rPr>
        <w:t>3</w:t>
      </w:r>
      <w:r w:rsidRPr="34E5E199">
        <w:rPr>
          <w:rFonts w:ascii="Times New Roman" w:hAnsi="Times New Roman" w:cs="Times New Roman"/>
          <w:sz w:val="24"/>
          <w:szCs w:val="24"/>
        </w:rPr>
        <w:t>, § 150 lõike</w:t>
      </w:r>
      <w:r w:rsidR="0042273F" w:rsidRPr="34E5E199">
        <w:rPr>
          <w:rFonts w:ascii="Times New Roman" w:hAnsi="Times New Roman" w:cs="Times New Roman"/>
          <w:sz w:val="24"/>
          <w:szCs w:val="24"/>
        </w:rPr>
        <w:t xml:space="preserve"> </w:t>
      </w:r>
      <w:r w:rsidRPr="34E5E199">
        <w:rPr>
          <w:rFonts w:ascii="Times New Roman" w:hAnsi="Times New Roman" w:cs="Times New Roman"/>
          <w:sz w:val="24"/>
          <w:szCs w:val="24"/>
        </w:rPr>
        <w:t>4 ja §</w:t>
      </w:r>
      <w:r w:rsidR="00C66974" w:rsidRPr="34E5E199">
        <w:rPr>
          <w:rFonts w:ascii="Times New Roman" w:hAnsi="Times New Roman" w:cs="Times New Roman"/>
          <w:sz w:val="24"/>
          <w:szCs w:val="24"/>
        </w:rPr>
        <w:t> </w:t>
      </w:r>
      <w:r w:rsidRPr="34E5E199">
        <w:rPr>
          <w:rFonts w:ascii="Times New Roman" w:hAnsi="Times New Roman" w:cs="Times New Roman"/>
          <w:sz w:val="24"/>
          <w:szCs w:val="24"/>
        </w:rPr>
        <w:t>186 lõike</w:t>
      </w:r>
      <w:r w:rsidR="0042273F" w:rsidRPr="34E5E199">
        <w:rPr>
          <w:rFonts w:ascii="Times New Roman" w:hAnsi="Times New Roman" w:cs="Times New Roman"/>
          <w:sz w:val="24"/>
          <w:szCs w:val="24"/>
        </w:rPr>
        <w:t xml:space="preserve"> </w:t>
      </w:r>
      <w:r w:rsidRPr="34E5E199">
        <w:rPr>
          <w:rFonts w:ascii="Times New Roman" w:hAnsi="Times New Roman" w:cs="Times New Roman"/>
          <w:sz w:val="24"/>
          <w:szCs w:val="24"/>
        </w:rPr>
        <w:t xml:space="preserve">5 </w:t>
      </w:r>
      <w:r w:rsidR="0042273F" w:rsidRPr="34E5E199">
        <w:rPr>
          <w:rFonts w:ascii="Times New Roman" w:hAnsi="Times New Roman" w:cs="Times New Roman"/>
          <w:sz w:val="24"/>
          <w:szCs w:val="24"/>
        </w:rPr>
        <w:t>redaktsiooni</w:t>
      </w:r>
      <w:r w:rsidRPr="34E5E199">
        <w:rPr>
          <w:rFonts w:ascii="Times New Roman" w:hAnsi="Times New Roman" w:cs="Times New Roman"/>
          <w:sz w:val="24"/>
          <w:szCs w:val="24"/>
        </w:rPr>
        <w:t>.</w:t>
      </w:r>
    </w:p>
    <w:p w14:paraId="3080087A" w14:textId="75D5E28B" w:rsidR="000C1B44" w:rsidRDefault="000C1B44" w:rsidP="008541B4">
      <w:pPr>
        <w:keepNext/>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1C0486">
        <w:rPr>
          <w:rFonts w:ascii="Times New Roman" w:hAnsi="Times New Roman" w:cs="Times New Roman"/>
          <w:sz w:val="24"/>
          <w:szCs w:val="24"/>
        </w:rPr>
        <w:t>3</w:t>
      </w:r>
      <w:r>
        <w:rPr>
          <w:rFonts w:ascii="Times New Roman" w:hAnsi="Times New Roman" w:cs="Times New Roman"/>
          <w:sz w:val="24"/>
          <w:szCs w:val="24"/>
        </w:rPr>
        <w:t xml:space="preserve">) </w:t>
      </w:r>
      <w:r w:rsidRPr="00B35A61">
        <w:rPr>
          <w:rFonts w:ascii="Times New Roman" w:hAnsi="Times New Roman" w:cs="Times New Roman"/>
          <w:sz w:val="24"/>
          <w:szCs w:val="24"/>
        </w:rPr>
        <w:t xml:space="preserve">Käesoleva </w:t>
      </w:r>
      <w:r>
        <w:rPr>
          <w:rFonts w:ascii="Times New Roman" w:hAnsi="Times New Roman" w:cs="Times New Roman"/>
          <w:sz w:val="24"/>
          <w:szCs w:val="24"/>
        </w:rPr>
        <w:t>seaduse § 210</w:t>
      </w:r>
      <w:r w:rsidRPr="00B35A61">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B35A61">
        <w:rPr>
          <w:rFonts w:ascii="Times New Roman" w:hAnsi="Times New Roman" w:cs="Times New Roman"/>
          <w:sz w:val="24"/>
          <w:szCs w:val="24"/>
        </w:rPr>
        <w:t xml:space="preserve">lõike 1 punktis 1 nimetatud kolmeaastase perioodi hulka ei arvestata </w:t>
      </w:r>
      <w:r>
        <w:rPr>
          <w:rFonts w:ascii="Times New Roman" w:hAnsi="Times New Roman" w:cs="Times New Roman"/>
          <w:sz w:val="24"/>
          <w:szCs w:val="24"/>
        </w:rPr>
        <w:t xml:space="preserve">aega, kui </w:t>
      </w:r>
      <w:r w:rsidRPr="00B35A61">
        <w:rPr>
          <w:rFonts w:ascii="Times New Roman" w:hAnsi="Times New Roman" w:cs="Times New Roman"/>
          <w:sz w:val="24"/>
          <w:szCs w:val="24"/>
        </w:rPr>
        <w:t>välismaalasel</w:t>
      </w:r>
      <w:r>
        <w:rPr>
          <w:rFonts w:ascii="Times New Roman" w:hAnsi="Times New Roman" w:cs="Times New Roman"/>
          <w:sz w:val="24"/>
          <w:szCs w:val="24"/>
        </w:rPr>
        <w:t xml:space="preserve"> oli </w:t>
      </w:r>
      <w:r w:rsidRPr="00B35A61">
        <w:rPr>
          <w:rFonts w:ascii="Times New Roman" w:hAnsi="Times New Roman" w:cs="Times New Roman"/>
          <w:sz w:val="24"/>
          <w:szCs w:val="24"/>
        </w:rPr>
        <w:t>tähtajaline elamisluba käesoleva seaduse § 176</w:t>
      </w:r>
      <w:r w:rsidRPr="00B35A61">
        <w:rPr>
          <w:rFonts w:ascii="Times New Roman" w:hAnsi="Times New Roman" w:cs="Times New Roman"/>
          <w:sz w:val="24"/>
          <w:szCs w:val="24"/>
          <w:vertAlign w:val="superscript"/>
        </w:rPr>
        <w:t>2</w:t>
      </w:r>
      <w:r w:rsidRPr="00B35A61">
        <w:rPr>
          <w:rFonts w:ascii="Times New Roman" w:hAnsi="Times New Roman" w:cs="Times New Roman"/>
          <w:sz w:val="24"/>
          <w:szCs w:val="24"/>
        </w:rPr>
        <w:t xml:space="preserve"> alusel.</w:t>
      </w:r>
    </w:p>
    <w:p w14:paraId="5D0BCBD4" w14:textId="77777777" w:rsidR="000C1B44" w:rsidRPr="008541B4" w:rsidRDefault="000C1B44" w:rsidP="008541B4">
      <w:pPr>
        <w:keepNext/>
        <w:spacing w:after="0" w:line="240" w:lineRule="auto"/>
        <w:jc w:val="both"/>
        <w:rPr>
          <w:rFonts w:ascii="Times New Roman" w:hAnsi="Times New Roman" w:cs="Times New Roman"/>
          <w:sz w:val="24"/>
          <w:szCs w:val="24"/>
        </w:rPr>
      </w:pPr>
    </w:p>
    <w:p w14:paraId="45800912" w14:textId="02AFE906" w:rsidR="007B60E1" w:rsidRDefault="008541B4" w:rsidP="008541B4">
      <w:pPr>
        <w:keepNext/>
        <w:spacing w:after="0" w:line="240" w:lineRule="auto"/>
        <w:jc w:val="both"/>
        <w:rPr>
          <w:rFonts w:ascii="Times New Roman" w:hAnsi="Times New Roman" w:cs="Times New Roman"/>
          <w:sz w:val="24"/>
          <w:szCs w:val="24"/>
        </w:rPr>
      </w:pPr>
      <w:r w:rsidRPr="008541B4">
        <w:rPr>
          <w:rFonts w:ascii="Times New Roman" w:hAnsi="Times New Roman" w:cs="Times New Roman"/>
          <w:sz w:val="24"/>
          <w:szCs w:val="24"/>
        </w:rPr>
        <w:t>(</w:t>
      </w:r>
      <w:r w:rsidR="001C0486">
        <w:rPr>
          <w:rFonts w:ascii="Times New Roman" w:hAnsi="Times New Roman" w:cs="Times New Roman"/>
          <w:sz w:val="24"/>
          <w:szCs w:val="24"/>
        </w:rPr>
        <w:t>4</w:t>
      </w:r>
      <w:r w:rsidRPr="008541B4">
        <w:rPr>
          <w:rFonts w:ascii="Times New Roman" w:hAnsi="Times New Roman" w:cs="Times New Roman"/>
          <w:sz w:val="24"/>
          <w:szCs w:val="24"/>
        </w:rPr>
        <w:t>) Kui tähtajalise elamisloa taotlus käesoleva seaduse § 176</w:t>
      </w:r>
      <w:r w:rsidRPr="00EC3FBC">
        <w:rPr>
          <w:rFonts w:ascii="Times New Roman" w:hAnsi="Times New Roman" w:cs="Times New Roman"/>
          <w:sz w:val="24"/>
          <w:szCs w:val="24"/>
          <w:vertAlign w:val="superscript"/>
        </w:rPr>
        <w:t>2</w:t>
      </w:r>
      <w:r w:rsidRPr="008541B4">
        <w:rPr>
          <w:rFonts w:ascii="Times New Roman" w:hAnsi="Times New Roman" w:cs="Times New Roman"/>
          <w:sz w:val="24"/>
          <w:szCs w:val="24"/>
        </w:rPr>
        <w:t xml:space="preserve"> alusel elamisloa saamiseks on esitatud enne </w:t>
      </w:r>
      <w:r w:rsidR="00600628">
        <w:rPr>
          <w:rFonts w:ascii="Times New Roman" w:hAnsi="Times New Roman" w:cs="Times New Roman"/>
          <w:sz w:val="24"/>
          <w:szCs w:val="24"/>
        </w:rPr>
        <w:t>2026. aasta 22. maid</w:t>
      </w:r>
      <w:r w:rsidR="00600628" w:rsidRPr="008541B4">
        <w:rPr>
          <w:rFonts w:ascii="Times New Roman" w:hAnsi="Times New Roman" w:cs="Times New Roman"/>
          <w:sz w:val="24"/>
          <w:szCs w:val="24"/>
        </w:rPr>
        <w:t xml:space="preserve">, </w:t>
      </w:r>
      <w:r w:rsidRPr="008541B4">
        <w:rPr>
          <w:rFonts w:ascii="Times New Roman" w:hAnsi="Times New Roman" w:cs="Times New Roman"/>
          <w:sz w:val="24"/>
          <w:szCs w:val="24"/>
        </w:rPr>
        <w:t xml:space="preserve">vaadatakse taotlus läbi kuni </w:t>
      </w:r>
      <w:r w:rsidR="00600628">
        <w:rPr>
          <w:rFonts w:ascii="Times New Roman" w:hAnsi="Times New Roman" w:cs="Times New Roman"/>
          <w:sz w:val="24"/>
          <w:szCs w:val="24"/>
        </w:rPr>
        <w:t xml:space="preserve">2026. aasta 21. maini </w:t>
      </w:r>
      <w:r w:rsidRPr="008541B4">
        <w:rPr>
          <w:rFonts w:ascii="Times New Roman" w:hAnsi="Times New Roman" w:cs="Times New Roman"/>
          <w:sz w:val="24"/>
          <w:szCs w:val="24"/>
        </w:rPr>
        <w:t>kehtinud korras.</w:t>
      </w:r>
      <w:r w:rsidR="007B60E1">
        <w:rPr>
          <w:rFonts w:ascii="Times New Roman" w:hAnsi="Times New Roman" w:cs="Times New Roman"/>
          <w:sz w:val="24"/>
          <w:szCs w:val="24"/>
        </w:rPr>
        <w:t>“.</w:t>
      </w:r>
    </w:p>
    <w:p w14:paraId="602BD68A" w14:textId="77777777" w:rsidR="008541B4" w:rsidRPr="00EB32C9" w:rsidRDefault="008541B4" w:rsidP="00197FD3">
      <w:pPr>
        <w:spacing w:after="0" w:line="240" w:lineRule="auto"/>
        <w:jc w:val="both"/>
        <w:rPr>
          <w:rFonts w:ascii="Times New Roman" w:hAnsi="Times New Roman" w:cs="Times New Roman"/>
          <w:sz w:val="24"/>
          <w:szCs w:val="24"/>
        </w:rPr>
      </w:pPr>
    </w:p>
    <w:p w14:paraId="7D3A80A0" w14:textId="57466057" w:rsidR="00197FD3" w:rsidRPr="00EB32C9" w:rsidRDefault="00197FD3" w:rsidP="00197FD3">
      <w:pPr>
        <w:spacing w:after="0" w:line="240" w:lineRule="auto"/>
        <w:jc w:val="both"/>
        <w:rPr>
          <w:rFonts w:ascii="Times New Roman" w:hAnsi="Times New Roman" w:cs="Times New Roman"/>
          <w:sz w:val="24"/>
          <w:szCs w:val="24"/>
        </w:rPr>
      </w:pPr>
      <w:r w:rsidRPr="00EB32C9">
        <w:rPr>
          <w:rFonts w:ascii="Times New Roman" w:hAnsi="Times New Roman" w:cs="Times New Roman"/>
          <w:b/>
          <w:bCs/>
          <w:sz w:val="24"/>
          <w:szCs w:val="24"/>
        </w:rPr>
        <w:t xml:space="preserve">§ </w:t>
      </w:r>
      <w:r w:rsidR="00EC3FBC">
        <w:rPr>
          <w:rFonts w:ascii="Times New Roman" w:hAnsi="Times New Roman" w:cs="Times New Roman"/>
          <w:b/>
          <w:bCs/>
          <w:sz w:val="24"/>
          <w:szCs w:val="24"/>
        </w:rPr>
        <w:t>2</w:t>
      </w:r>
      <w:r w:rsidRPr="00EB32C9">
        <w:rPr>
          <w:rFonts w:ascii="Times New Roman" w:hAnsi="Times New Roman" w:cs="Times New Roman"/>
          <w:sz w:val="24"/>
          <w:szCs w:val="24"/>
        </w:rPr>
        <w:t xml:space="preserve">. </w:t>
      </w:r>
      <w:r w:rsidRPr="00EB32C9">
        <w:rPr>
          <w:rFonts w:ascii="Times New Roman" w:hAnsi="Times New Roman" w:cs="Times New Roman"/>
          <w:b/>
          <w:bCs/>
          <w:sz w:val="24"/>
          <w:szCs w:val="24"/>
        </w:rPr>
        <w:t>Seaduse jõustumine</w:t>
      </w:r>
    </w:p>
    <w:p w14:paraId="486563A0" w14:textId="77777777" w:rsidR="00197FD3" w:rsidRPr="00EB32C9" w:rsidRDefault="00197FD3" w:rsidP="00197FD3">
      <w:pPr>
        <w:spacing w:after="0" w:line="240" w:lineRule="auto"/>
        <w:jc w:val="both"/>
        <w:rPr>
          <w:rFonts w:ascii="Times New Roman" w:hAnsi="Times New Roman" w:cs="Times New Roman"/>
          <w:sz w:val="24"/>
          <w:szCs w:val="24"/>
        </w:rPr>
      </w:pPr>
    </w:p>
    <w:p w14:paraId="74ABC15F" w14:textId="20352C5E" w:rsidR="00197FD3" w:rsidRPr="00697620" w:rsidRDefault="00197FD3" w:rsidP="00197FD3">
      <w:pPr>
        <w:spacing w:after="0" w:line="240" w:lineRule="auto"/>
        <w:jc w:val="both"/>
        <w:rPr>
          <w:rFonts w:ascii="Times New Roman" w:hAnsi="Times New Roman" w:cs="Times New Roman"/>
          <w:sz w:val="24"/>
          <w:szCs w:val="24"/>
        </w:rPr>
      </w:pPr>
      <w:r w:rsidRPr="00EB32C9">
        <w:rPr>
          <w:rFonts w:ascii="Times New Roman" w:hAnsi="Times New Roman" w:cs="Times New Roman"/>
          <w:color w:val="00000A"/>
          <w:sz w:val="24"/>
          <w:szCs w:val="24"/>
        </w:rPr>
        <w:t>Käesolev seadus jõustub 202</w:t>
      </w:r>
      <w:r w:rsidR="007252DC">
        <w:rPr>
          <w:rFonts w:ascii="Times New Roman" w:hAnsi="Times New Roman" w:cs="Times New Roman"/>
          <w:color w:val="00000A"/>
          <w:sz w:val="24"/>
          <w:szCs w:val="24"/>
        </w:rPr>
        <w:t>6</w:t>
      </w:r>
      <w:r w:rsidR="00C66974">
        <w:rPr>
          <w:rFonts w:ascii="Times New Roman" w:hAnsi="Times New Roman" w:cs="Times New Roman"/>
          <w:color w:val="00000A"/>
          <w:sz w:val="24"/>
          <w:szCs w:val="24"/>
        </w:rPr>
        <w:t>.</w:t>
      </w:r>
      <w:r w:rsidR="007252DC" w:rsidRPr="00EB32C9">
        <w:rPr>
          <w:rFonts w:ascii="Times New Roman" w:hAnsi="Times New Roman" w:cs="Times New Roman"/>
          <w:color w:val="00000A"/>
          <w:sz w:val="24"/>
          <w:szCs w:val="24"/>
        </w:rPr>
        <w:t xml:space="preserve"> </w:t>
      </w:r>
      <w:r w:rsidRPr="00EB32C9">
        <w:rPr>
          <w:rFonts w:ascii="Times New Roman" w:hAnsi="Times New Roman" w:cs="Times New Roman"/>
          <w:color w:val="00000A"/>
          <w:sz w:val="24"/>
          <w:szCs w:val="24"/>
        </w:rPr>
        <w:t xml:space="preserve">aasta </w:t>
      </w:r>
      <w:r w:rsidR="007252DC">
        <w:rPr>
          <w:rFonts w:ascii="Times New Roman" w:hAnsi="Times New Roman" w:cs="Times New Roman"/>
          <w:color w:val="00000A"/>
          <w:sz w:val="24"/>
          <w:szCs w:val="24"/>
        </w:rPr>
        <w:t>22.</w:t>
      </w:r>
      <w:r w:rsidR="007252DC" w:rsidRPr="00EB32C9">
        <w:rPr>
          <w:rFonts w:ascii="Times New Roman" w:hAnsi="Times New Roman" w:cs="Times New Roman"/>
          <w:color w:val="00000A"/>
          <w:sz w:val="24"/>
          <w:szCs w:val="24"/>
        </w:rPr>
        <w:t xml:space="preserve"> </w:t>
      </w:r>
      <w:r w:rsidR="007252DC">
        <w:rPr>
          <w:rFonts w:ascii="Times New Roman" w:hAnsi="Times New Roman" w:cs="Times New Roman"/>
          <w:color w:val="00000A"/>
          <w:sz w:val="24"/>
          <w:szCs w:val="24"/>
        </w:rPr>
        <w:t>ma</w:t>
      </w:r>
      <w:r w:rsidR="007B60E1">
        <w:rPr>
          <w:rFonts w:ascii="Times New Roman" w:hAnsi="Times New Roman" w:cs="Times New Roman"/>
          <w:color w:val="00000A"/>
          <w:sz w:val="24"/>
          <w:szCs w:val="24"/>
        </w:rPr>
        <w:t>il</w:t>
      </w:r>
      <w:r w:rsidRPr="00EB32C9">
        <w:rPr>
          <w:rFonts w:ascii="Times New Roman" w:hAnsi="Times New Roman" w:cs="Times New Roman"/>
          <w:color w:val="00000A"/>
          <w:sz w:val="24"/>
          <w:szCs w:val="24"/>
        </w:rPr>
        <w:t>.</w:t>
      </w:r>
    </w:p>
    <w:p w14:paraId="7C2647F4" w14:textId="77777777" w:rsidR="00197FD3" w:rsidRPr="00C63562" w:rsidRDefault="00197FD3" w:rsidP="00197FD3">
      <w:pPr>
        <w:spacing w:after="0" w:line="240" w:lineRule="auto"/>
        <w:jc w:val="both"/>
        <w:rPr>
          <w:rFonts w:ascii="Times New Roman" w:hAnsi="Times New Roman" w:cs="Times New Roman"/>
          <w:sz w:val="24"/>
          <w:szCs w:val="24"/>
        </w:rPr>
      </w:pPr>
    </w:p>
    <w:p w14:paraId="63A351F3" w14:textId="77777777" w:rsidR="00197FD3" w:rsidRDefault="00197FD3" w:rsidP="00197FD3">
      <w:pPr>
        <w:spacing w:after="0" w:line="240" w:lineRule="auto"/>
        <w:jc w:val="both"/>
        <w:rPr>
          <w:rFonts w:ascii="Times New Roman" w:eastAsia="SimSun" w:hAnsi="Times New Roman" w:cs="Lucida Sans"/>
          <w:kern w:val="3"/>
          <w:sz w:val="24"/>
          <w:szCs w:val="24"/>
          <w:lang w:eastAsia="zh-CN" w:bidi="hi-IN"/>
        </w:rPr>
      </w:pPr>
    </w:p>
    <w:p w14:paraId="0B8BD04A" w14:textId="77777777" w:rsidR="00197FD3" w:rsidRDefault="00197FD3" w:rsidP="00197FD3">
      <w:pPr>
        <w:spacing w:after="0" w:line="240" w:lineRule="auto"/>
        <w:jc w:val="both"/>
        <w:rPr>
          <w:rFonts w:ascii="Times New Roman" w:eastAsia="SimSun" w:hAnsi="Times New Roman" w:cs="Lucida Sans"/>
          <w:kern w:val="3"/>
          <w:sz w:val="24"/>
          <w:szCs w:val="24"/>
          <w:lang w:eastAsia="zh-CN" w:bidi="hi-IN"/>
        </w:rPr>
      </w:pPr>
    </w:p>
    <w:p w14:paraId="0DC267C6" w14:textId="77777777" w:rsidR="00197FD3" w:rsidRPr="00417655" w:rsidRDefault="00197FD3" w:rsidP="00197FD3">
      <w:pPr>
        <w:keepNext/>
        <w:suppressAutoHyphens/>
        <w:spacing w:after="0" w:line="240" w:lineRule="auto"/>
        <w:ind w:hanging="11"/>
        <w:jc w:val="both"/>
        <w:rPr>
          <w:rFonts w:ascii="Times New Roman" w:eastAsia="Times New Roman" w:hAnsi="Times New Roman" w:cs="Times New Roman"/>
          <w:color w:val="000000"/>
          <w:sz w:val="24"/>
          <w:szCs w:val="24"/>
          <w:lang w:eastAsia="et-EE"/>
        </w:rPr>
      </w:pPr>
      <w:r w:rsidRPr="00417655">
        <w:rPr>
          <w:rFonts w:ascii="Times New Roman" w:eastAsia="Times New Roman" w:hAnsi="Times New Roman" w:cs="Times New Roman"/>
          <w:color w:val="000000"/>
          <w:sz w:val="24"/>
          <w:szCs w:val="24"/>
          <w:lang w:eastAsia="et-EE"/>
        </w:rPr>
        <w:t xml:space="preserve">Lauri </w:t>
      </w:r>
      <w:proofErr w:type="spellStart"/>
      <w:r w:rsidRPr="00417655">
        <w:rPr>
          <w:rFonts w:ascii="Times New Roman" w:eastAsia="Times New Roman" w:hAnsi="Times New Roman" w:cs="Times New Roman"/>
          <w:color w:val="000000"/>
          <w:sz w:val="24"/>
          <w:szCs w:val="24"/>
          <w:lang w:eastAsia="et-EE"/>
        </w:rPr>
        <w:t>Hussar</w:t>
      </w:r>
      <w:proofErr w:type="spellEnd"/>
    </w:p>
    <w:p w14:paraId="7613D5F1" w14:textId="77777777" w:rsidR="00197FD3" w:rsidRPr="00417655" w:rsidRDefault="00197FD3" w:rsidP="00197FD3">
      <w:pPr>
        <w:widowControl w:val="0"/>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r w:rsidRPr="00417655">
        <w:rPr>
          <w:rFonts w:ascii="Times New Roman" w:eastAsia="Arial Unicode MS" w:hAnsi="Times New Roman" w:cs="Times New Roman"/>
          <w:kern w:val="3"/>
          <w:sz w:val="24"/>
          <w:szCs w:val="24"/>
          <w:lang w:eastAsia="et-EE"/>
        </w:rPr>
        <w:t>Riigikogu esimees</w:t>
      </w:r>
    </w:p>
    <w:p w14:paraId="72037589" w14:textId="77777777" w:rsidR="00197FD3" w:rsidRPr="00417655" w:rsidRDefault="00197FD3" w:rsidP="00197FD3">
      <w:pPr>
        <w:widowControl w:val="0"/>
        <w:tabs>
          <w:tab w:val="left" w:pos="0"/>
        </w:tabs>
        <w:suppressAutoHyphens/>
        <w:autoSpaceDN w:val="0"/>
        <w:spacing w:after="0" w:line="240" w:lineRule="auto"/>
        <w:jc w:val="both"/>
        <w:textAlignment w:val="baseline"/>
        <w:rPr>
          <w:rFonts w:ascii="Times New Roman" w:eastAsia="Arial Unicode MS" w:hAnsi="Times New Roman" w:cs="Times New Roman"/>
          <w:kern w:val="3"/>
          <w:sz w:val="24"/>
          <w:szCs w:val="24"/>
          <w:lang w:eastAsia="et-EE"/>
        </w:rPr>
      </w:pPr>
    </w:p>
    <w:p w14:paraId="09C0F3B2" w14:textId="77777777" w:rsidR="00197FD3" w:rsidRPr="00417655" w:rsidRDefault="00197FD3" w:rsidP="00197FD3">
      <w:pPr>
        <w:spacing w:after="0" w:line="240" w:lineRule="auto"/>
        <w:jc w:val="both"/>
        <w:rPr>
          <w:rFonts w:ascii="Times New Roman" w:eastAsia="Times New Roman" w:hAnsi="Times New Roman" w:cs="Times New Roman"/>
          <w:sz w:val="24"/>
          <w:szCs w:val="24"/>
        </w:rPr>
      </w:pPr>
      <w:r w:rsidRPr="00417655">
        <w:rPr>
          <w:rFonts w:ascii="Times New Roman" w:eastAsia="Times New Roman" w:hAnsi="Times New Roman" w:cs="Times New Roman"/>
          <w:sz w:val="24"/>
          <w:szCs w:val="24"/>
        </w:rPr>
        <w:t xml:space="preserve">Tallinn, ……………… </w:t>
      </w:r>
      <w:r w:rsidRPr="0046324C">
        <w:rPr>
          <w:rFonts w:ascii="Times New Roman" w:eastAsia="Times New Roman" w:hAnsi="Times New Roman" w:cs="Times New Roman"/>
          <w:sz w:val="24"/>
          <w:szCs w:val="24"/>
        </w:rPr>
        <w:t>2025</w:t>
      </w:r>
    </w:p>
    <w:p w14:paraId="4A51AEEF" w14:textId="77777777" w:rsidR="00197FD3" w:rsidRPr="00417655" w:rsidRDefault="00197FD3" w:rsidP="00197FD3">
      <w:pPr>
        <w:spacing w:after="0" w:line="240" w:lineRule="auto"/>
        <w:jc w:val="both"/>
        <w:rPr>
          <w:rFonts w:ascii="Times New Roman" w:eastAsia="Calibri" w:hAnsi="Times New Roman" w:cs="Times New Roman"/>
        </w:rPr>
      </w:pPr>
    </w:p>
    <w:p w14:paraId="3AB0D44D" w14:textId="77777777" w:rsidR="00197FD3" w:rsidRDefault="00197FD3" w:rsidP="00197FD3">
      <w:pPr>
        <w:widowControl w:val="0"/>
        <w:pBdr>
          <w:top w:val="single" w:sz="4" w:space="1" w:color="auto"/>
        </w:pBdr>
        <w:suppressAutoHyphens/>
        <w:autoSpaceDN w:val="0"/>
        <w:spacing w:after="0" w:line="240" w:lineRule="auto"/>
        <w:jc w:val="both"/>
        <w:rPr>
          <w:rFonts w:ascii="Times New Roman" w:eastAsia="Times New Roman" w:hAnsi="Times New Roman" w:cs="Times New Roman"/>
          <w:color w:val="000000"/>
          <w:sz w:val="24"/>
          <w:szCs w:val="24"/>
          <w:lang w:eastAsia="et-EE"/>
        </w:rPr>
      </w:pPr>
      <w:r w:rsidRPr="00417655">
        <w:rPr>
          <w:rFonts w:ascii="Times New Roman" w:eastAsia="Arial Unicode MS" w:hAnsi="Times New Roman" w:cs="Times New Roman"/>
          <w:kern w:val="3"/>
          <w:sz w:val="24"/>
          <w:szCs w:val="24"/>
          <w:lang w:eastAsia="et-EE"/>
        </w:rPr>
        <w:t xml:space="preserve">Algatab Vabariigi Valitsus ……………… </w:t>
      </w:r>
      <w:r w:rsidRPr="0046324C">
        <w:rPr>
          <w:rFonts w:ascii="Times New Roman" w:eastAsia="Arial Unicode MS" w:hAnsi="Times New Roman" w:cs="Times New Roman"/>
          <w:kern w:val="3"/>
          <w:sz w:val="24"/>
          <w:szCs w:val="24"/>
          <w:lang w:eastAsia="et-EE"/>
        </w:rPr>
        <w:t>2025</w:t>
      </w:r>
    </w:p>
    <w:p w14:paraId="1915076F" w14:textId="77777777" w:rsidR="008F4574" w:rsidRDefault="008F4574"/>
    <w:sectPr w:rsidR="008F4574" w:rsidSect="00197FD3">
      <w:footerReference w:type="default" r:id="rId1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ärt Voor - JUSTDIGI" w:date="2025-10-08T15:44:00Z" w:initials="KJ">
    <w:p w14:paraId="4259F558" w14:textId="2D29ACDF" w:rsidR="00AF1CBC" w:rsidRDefault="00AF1CBC">
      <w:r>
        <w:annotationRef/>
      </w:r>
      <w:r w:rsidRPr="389EAFFB">
        <w:t>Palume täiendada EN ka viitega normile, mis reguleerib tähtajalise elamisloa töötamiseks andmist töötamiseks tööjõupuudusega tegevusalal. See norm on:</w:t>
      </w:r>
    </w:p>
    <w:p w14:paraId="09381D50" w14:textId="1B6F05BD" w:rsidR="00AF1CBC" w:rsidRDefault="00AF1CBC"/>
    <w:p w14:paraId="18AFF1A1" w14:textId="287B1588" w:rsidR="00AF1CBC" w:rsidRDefault="00AF1CBC">
      <w:r w:rsidRPr="1545CAA5">
        <w:rPr>
          <w:b/>
          <w:bCs/>
        </w:rPr>
        <w:t>10)</w:t>
      </w:r>
      <w:r w:rsidRPr="0FE41D8F">
        <w:t xml:space="preserve"> paragrahvi 181 lõige 8 muudetakse ja sõnastatakse järgmiselt: </w:t>
      </w:r>
    </w:p>
    <w:p w14:paraId="47068449" w14:textId="45800AA6" w:rsidR="00AF1CBC" w:rsidRDefault="00AF1CBC">
      <w:r w:rsidRPr="02F751AA">
        <w:t> </w:t>
      </w:r>
    </w:p>
    <w:p w14:paraId="5F1FD6F9" w14:textId="656C8236" w:rsidR="00AF1CBC" w:rsidRDefault="00AF1CBC">
      <w:r w:rsidRPr="268E2307">
        <w:t>„(8) Tähtajalise elamisloa töötamiseks võib anda töötamiseks tööjõupuudusega tegevusalal, kui välismaalase tööandja Eesti äriregistrisse kantud põhitegevusala kuulub käesoleva paragrahvi lõike 82 alusel Vabariigi Valitsuse kehtestatud tööjõupuudusega tegevusalade loetelusse.“; </w:t>
      </w:r>
    </w:p>
    <w:p w14:paraId="57D31999" w14:textId="43A049A1" w:rsidR="00AF1CBC" w:rsidRDefault="00AF1CBC"/>
  </w:comment>
  <w:comment w:id="1" w:author="Kärt Voor - JUSTDIGI" w:date="2025-10-08T15:54:00Z" w:initials="KJ">
    <w:p w14:paraId="5FE1862B" w14:textId="4E79BE5E" w:rsidR="00AF1CBC" w:rsidRDefault="00AF1CBC">
      <w:r>
        <w:annotationRef/>
      </w:r>
      <w:r w:rsidRPr="29E86BF5">
        <w:t xml:space="preserve">Palume kaaluda erisuse sätestamist VMS § 181 muudatuste juures. </w:t>
      </w:r>
    </w:p>
  </w:comment>
  <w:comment w:id="9" w:author="Kärt Voor - JUSTDIGI" w:date="2025-10-08T16:19:00Z" w:initials="KJ">
    <w:p w14:paraId="63E582AF" w14:textId="430DD041" w:rsidR="00AF1CBC" w:rsidRDefault="00AF1CBC">
      <w:r>
        <w:annotationRef/>
      </w:r>
      <w:r w:rsidRPr="67A20C9E">
        <w:t>Tööjõupuudusega tegevusala defineeritakse VV määruses. Termin peab aga olema määratletud seaduses. Seetõttu palume EN täiendada ja VMS-s definitsioon ette näha.</w:t>
      </w:r>
    </w:p>
  </w:comment>
  <w:comment w:id="10" w:author="Kärt Voor - JUSTDIGI" w:date="2025-10-08T16:14:00Z" w:initials="KJ">
    <w:p w14:paraId="2FBF0D60" w14:textId="1ECA32B0" w:rsidR="00AF1CBC" w:rsidRDefault="00AF1CBC">
      <w:r>
        <w:annotationRef/>
      </w:r>
      <w:r w:rsidRPr="054B1780">
        <w:t>Järgmise muutmispunktiga tunnistatakse kehtetuks VMS § 181 lg 9. Seetõttu ei ole vajadust normi täiendada ülaindeksitega lõigetega, vaid p-s 11 tunnistada kehtetuks lg 9 ning p-ga 12 täiendada § 181 lg-tega 10-17.</w:t>
      </w:r>
    </w:p>
  </w:comment>
  <w:comment w:id="11" w:author="Kärt Voor - JUSTDIGI" w:date="2025-10-08T16:00:00Z" w:initials="KJ">
    <w:p w14:paraId="22935F38" w14:textId="653F05DC" w:rsidR="00AF1CBC" w:rsidRDefault="00AF1CBC">
      <w:r>
        <w:annotationRef/>
      </w:r>
      <w:r w:rsidRPr="5175D1BE">
        <w:t>Eelnõu seletuskirjale lisatud rakendusakti kavandist nähtub, et selline määrus kehtestatakse. Seetõttu tõusetub küsimus, miks imperatiivse "kehtestab" asemel on "võib kehtestada". SK sellele küsimusele vastust ei anna. Kui rakendusakti kehtestamise vajadus on ilmne, siis peab olema "kehtestab". Palume EN muuta või SK selgitusega täiendada.</w:t>
      </w:r>
    </w:p>
  </w:comment>
  <w:comment w:id="12" w:author="Kärt Voor - JUSTDIGI" w:date="2025-10-08T16:03:00Z" w:initials="KJ">
    <w:p w14:paraId="0B35C7F2" w14:textId="4B049F97" w:rsidR="00AF1CBC" w:rsidRDefault="00AF1CBC">
      <w:r>
        <w:annotationRef/>
      </w:r>
      <w:r w:rsidRPr="66E32A8E">
        <w:t>Kui kutseseaduse § 6 lg 2 alusel ei ole sõlmitud halduslepingut, siis kes on sellisel juhul kutseasutus? Kutseseaduse § 6 lg 1 alusel on selleks HTM. Viide peaks hõlmama ka HTM-i, et oleks selge, kelle avaldatud prognoosi arvesse võetakse ka siis, kui halduslepingut sõlmitud ei ole.</w:t>
      </w:r>
    </w:p>
  </w:comment>
  <w:comment w:id="13" w:author="Kärt Voor - JUSTDIGI" w:date="2025-10-08T16:04:00Z" w:initials="KJ">
    <w:p w14:paraId="7A04F4E0" w14:textId="577E5BE5" w:rsidR="00AF1CBC" w:rsidRDefault="00AF1CBC">
      <w:r>
        <w:annotationRef/>
      </w:r>
      <w:r w:rsidRPr="7B1678A8">
        <w:t>Ebaselge, mis on "viimati avaldatud". Palume võimalusel täpsustada.</w:t>
      </w:r>
    </w:p>
  </w:comment>
  <w:comment w:id="14" w:author="Kärt Voor - JUSTDIGI" w:date="2025-10-08T16:05:00Z" w:initials="KJ">
    <w:p w14:paraId="7135C8DB" w14:textId="1D569B12" w:rsidR="00AF1CBC" w:rsidRDefault="00AF1CBC">
      <w:r>
        <w:annotationRef/>
      </w:r>
      <w:r w:rsidRPr="4E6C3D89">
        <w:t>Sama küsimus ka siin. Ehk võimalik täpsustada, nt eelmises kvartalis avaldatud.</w:t>
      </w:r>
    </w:p>
  </w:comment>
  <w:comment w:id="22" w:author="Kärt Voor - JUSTDIGI" w:date="2025-10-08T16:06:00Z" w:initials="KJ">
    <w:p w14:paraId="7637649E" w14:textId="4AB83D21" w:rsidR="00AF1CBC" w:rsidRDefault="00AF1CBC">
      <w:r>
        <w:annotationRef/>
      </w:r>
      <w:r w:rsidRPr="152AD2F4">
        <w:t>Sama küsimus, mis eespool.</w:t>
      </w:r>
    </w:p>
  </w:comment>
  <w:comment w:id="23" w:author="Kärt Voor - JUSTDIGI" w:date="2025-10-08T16:08:00Z" w:initials="KJ">
    <w:p w14:paraId="597945D7" w14:textId="7381351D" w:rsidR="00AF1CBC" w:rsidRDefault="00AF1CBC">
      <w:r>
        <w:annotationRef/>
      </w:r>
      <w:r w:rsidRPr="1A902D75">
        <w:t xml:space="preserve">Minister ei jaota määrusega, vaid kehtestab määrusega. Palume norm ümber sõnastada.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7D31999" w15:done="0"/>
  <w15:commentEx w15:paraId="5FE1862B" w15:done="0"/>
  <w15:commentEx w15:paraId="63E582AF" w15:done="0"/>
  <w15:commentEx w15:paraId="2FBF0D60" w15:done="0"/>
  <w15:commentEx w15:paraId="22935F38" w15:done="0"/>
  <w15:commentEx w15:paraId="0B35C7F2" w15:done="0"/>
  <w15:commentEx w15:paraId="7A04F4E0" w15:done="0"/>
  <w15:commentEx w15:paraId="7135C8DB" w15:done="0"/>
  <w15:commentEx w15:paraId="7637649E" w15:done="0"/>
  <w15:commentEx w15:paraId="597945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09B419" w16cex:dateUtc="2025-10-08T12:44:00Z"/>
  <w16cex:commentExtensible w16cex:durableId="0C935D37" w16cex:dateUtc="2025-10-08T12:54:00Z"/>
  <w16cex:commentExtensible w16cex:durableId="4B0AB662" w16cex:dateUtc="2025-10-08T13:19:00Z"/>
  <w16cex:commentExtensible w16cex:durableId="155B45BE" w16cex:dateUtc="2025-10-08T13:14:00Z"/>
  <w16cex:commentExtensible w16cex:durableId="2CD10F49" w16cex:dateUtc="2025-10-08T13:00:00Z"/>
  <w16cex:commentExtensible w16cex:durableId="2ACE30CA" w16cex:dateUtc="2025-10-08T13:03:00Z"/>
  <w16cex:commentExtensible w16cex:durableId="33D153BD" w16cex:dateUtc="2025-10-08T13:04:00Z"/>
  <w16cex:commentExtensible w16cex:durableId="3716DC64" w16cex:dateUtc="2025-10-08T13:05:00Z"/>
  <w16cex:commentExtensible w16cex:durableId="1AE91294" w16cex:dateUtc="2025-10-08T13:06:00Z"/>
  <w16cex:commentExtensible w16cex:durableId="796400AB" w16cex:dateUtc="2025-10-08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D31999" w16cid:durableId="1209B419"/>
  <w16cid:commentId w16cid:paraId="5FE1862B" w16cid:durableId="0C935D37"/>
  <w16cid:commentId w16cid:paraId="63E582AF" w16cid:durableId="4B0AB662"/>
  <w16cid:commentId w16cid:paraId="2FBF0D60" w16cid:durableId="155B45BE"/>
  <w16cid:commentId w16cid:paraId="22935F38" w16cid:durableId="2CD10F49"/>
  <w16cid:commentId w16cid:paraId="0B35C7F2" w16cid:durableId="2ACE30CA"/>
  <w16cid:commentId w16cid:paraId="7A04F4E0" w16cid:durableId="33D153BD"/>
  <w16cid:commentId w16cid:paraId="7135C8DB" w16cid:durableId="3716DC64"/>
  <w16cid:commentId w16cid:paraId="7637649E" w16cid:durableId="1AE91294"/>
  <w16cid:commentId w16cid:paraId="597945D7" w16cid:durableId="796400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83798" w14:textId="77777777" w:rsidR="00721E73" w:rsidRDefault="00721E73">
      <w:pPr>
        <w:spacing w:after="0" w:line="240" w:lineRule="auto"/>
      </w:pPr>
      <w:r>
        <w:separator/>
      </w:r>
    </w:p>
  </w:endnote>
  <w:endnote w:type="continuationSeparator" w:id="0">
    <w:p w14:paraId="578D2CF8" w14:textId="77777777" w:rsidR="00721E73" w:rsidRDefault="00721E73">
      <w:pPr>
        <w:spacing w:after="0" w:line="240" w:lineRule="auto"/>
      </w:pPr>
      <w:r>
        <w:continuationSeparator/>
      </w:r>
    </w:p>
  </w:endnote>
  <w:endnote w:type="continuationNotice" w:id="1">
    <w:p w14:paraId="385A14DF" w14:textId="77777777" w:rsidR="00721E73" w:rsidRDefault="00721E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5248575"/>
      <w:docPartObj>
        <w:docPartGallery w:val="Page Numbers (Bottom of Page)"/>
        <w:docPartUnique/>
      </w:docPartObj>
    </w:sdtPr>
    <w:sdtEndPr/>
    <w:sdtContent>
      <w:p w14:paraId="47BD3239" w14:textId="77777777" w:rsidR="00B21F7F" w:rsidRPr="00BA565C" w:rsidRDefault="00ED2940" w:rsidP="002F394B">
        <w:pPr>
          <w:pStyle w:val="Jalus"/>
          <w:jc w:val="center"/>
          <w:rPr>
            <w:rFonts w:ascii="Times New Roman" w:hAnsi="Times New Roman" w:cs="Times New Roman"/>
          </w:rPr>
        </w:pPr>
        <w:r w:rsidRPr="001D6A5E">
          <w:rPr>
            <w:rFonts w:ascii="Times New Roman" w:hAnsi="Times New Roman" w:cs="Times New Roman"/>
            <w:sz w:val="24"/>
            <w:szCs w:val="24"/>
          </w:rPr>
          <w:fldChar w:fldCharType="begin"/>
        </w:r>
        <w:r w:rsidRPr="001D6A5E">
          <w:rPr>
            <w:rFonts w:ascii="Times New Roman" w:hAnsi="Times New Roman" w:cs="Times New Roman"/>
            <w:sz w:val="24"/>
            <w:szCs w:val="24"/>
          </w:rPr>
          <w:instrText>PAGE   \* MERGEFORMAT</w:instrText>
        </w:r>
        <w:r w:rsidRPr="001D6A5E">
          <w:rPr>
            <w:rFonts w:ascii="Times New Roman" w:hAnsi="Times New Roman" w:cs="Times New Roman"/>
            <w:sz w:val="24"/>
            <w:szCs w:val="24"/>
          </w:rPr>
          <w:fldChar w:fldCharType="separate"/>
        </w:r>
        <w:r>
          <w:rPr>
            <w:rFonts w:ascii="Times New Roman" w:hAnsi="Times New Roman" w:cs="Times New Roman"/>
            <w:noProof/>
            <w:sz w:val="24"/>
            <w:szCs w:val="24"/>
          </w:rPr>
          <w:t>1</w:t>
        </w:r>
        <w:r w:rsidRPr="001D6A5E">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80966" w14:textId="77777777" w:rsidR="00721E73" w:rsidRDefault="00721E73">
      <w:pPr>
        <w:spacing w:after="0" w:line="240" w:lineRule="auto"/>
      </w:pPr>
      <w:r>
        <w:separator/>
      </w:r>
    </w:p>
  </w:footnote>
  <w:footnote w:type="continuationSeparator" w:id="0">
    <w:p w14:paraId="1DB155FF" w14:textId="77777777" w:rsidR="00721E73" w:rsidRDefault="00721E73">
      <w:pPr>
        <w:spacing w:after="0" w:line="240" w:lineRule="auto"/>
      </w:pPr>
      <w:r>
        <w:continuationSeparator/>
      </w:r>
    </w:p>
  </w:footnote>
  <w:footnote w:type="continuationNotice" w:id="1">
    <w:p w14:paraId="35A182AB" w14:textId="77777777" w:rsidR="00721E73" w:rsidRDefault="00721E73">
      <w:pPr>
        <w:spacing w:after="0"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FD3"/>
    <w:rsid w:val="00007935"/>
    <w:rsid w:val="000146DE"/>
    <w:rsid w:val="00015553"/>
    <w:rsid w:val="00017B23"/>
    <w:rsid w:val="00024F1C"/>
    <w:rsid w:val="00053E58"/>
    <w:rsid w:val="000557BA"/>
    <w:rsid w:val="00061A4F"/>
    <w:rsid w:val="000662BC"/>
    <w:rsid w:val="000B64EC"/>
    <w:rsid w:val="000B6A69"/>
    <w:rsid w:val="000B7BA4"/>
    <w:rsid w:val="000C1B44"/>
    <w:rsid w:val="000D316D"/>
    <w:rsid w:val="000D3B40"/>
    <w:rsid w:val="000F4010"/>
    <w:rsid w:val="001179BD"/>
    <w:rsid w:val="001261C1"/>
    <w:rsid w:val="00130F3B"/>
    <w:rsid w:val="0014111C"/>
    <w:rsid w:val="00144A20"/>
    <w:rsid w:val="001658C3"/>
    <w:rsid w:val="001714F5"/>
    <w:rsid w:val="00176997"/>
    <w:rsid w:val="00197FD3"/>
    <w:rsid w:val="001A5CB6"/>
    <w:rsid w:val="001B616B"/>
    <w:rsid w:val="001C0486"/>
    <w:rsid w:val="001C1910"/>
    <w:rsid w:val="001C694F"/>
    <w:rsid w:val="001F3883"/>
    <w:rsid w:val="002077FD"/>
    <w:rsid w:val="002134E3"/>
    <w:rsid w:val="00231FD9"/>
    <w:rsid w:val="00236C5E"/>
    <w:rsid w:val="00257B8F"/>
    <w:rsid w:val="00286893"/>
    <w:rsid w:val="002A221D"/>
    <w:rsid w:val="002B0425"/>
    <w:rsid w:val="002B7441"/>
    <w:rsid w:val="002C33C4"/>
    <w:rsid w:val="002C4E63"/>
    <w:rsid w:val="00316639"/>
    <w:rsid w:val="003226F6"/>
    <w:rsid w:val="003350EA"/>
    <w:rsid w:val="003378F8"/>
    <w:rsid w:val="003464DE"/>
    <w:rsid w:val="003501A6"/>
    <w:rsid w:val="003618A5"/>
    <w:rsid w:val="0037765D"/>
    <w:rsid w:val="00383490"/>
    <w:rsid w:val="00387AAD"/>
    <w:rsid w:val="00397775"/>
    <w:rsid w:val="003A2224"/>
    <w:rsid w:val="003B0118"/>
    <w:rsid w:val="003B04BD"/>
    <w:rsid w:val="003D4DF9"/>
    <w:rsid w:val="003D64BD"/>
    <w:rsid w:val="003E48CA"/>
    <w:rsid w:val="003F15B3"/>
    <w:rsid w:val="003F19FF"/>
    <w:rsid w:val="00400E14"/>
    <w:rsid w:val="00402CA7"/>
    <w:rsid w:val="00407D3F"/>
    <w:rsid w:val="00416891"/>
    <w:rsid w:val="0042273F"/>
    <w:rsid w:val="00423B4F"/>
    <w:rsid w:val="00443672"/>
    <w:rsid w:val="00470D73"/>
    <w:rsid w:val="00495F7F"/>
    <w:rsid w:val="004B3880"/>
    <w:rsid w:val="004C0AB1"/>
    <w:rsid w:val="004C543A"/>
    <w:rsid w:val="004D2C09"/>
    <w:rsid w:val="005054CD"/>
    <w:rsid w:val="00506621"/>
    <w:rsid w:val="0051277B"/>
    <w:rsid w:val="00513E59"/>
    <w:rsid w:val="005151F5"/>
    <w:rsid w:val="00515F1D"/>
    <w:rsid w:val="005164F3"/>
    <w:rsid w:val="00522E59"/>
    <w:rsid w:val="005230CA"/>
    <w:rsid w:val="00581931"/>
    <w:rsid w:val="005869F6"/>
    <w:rsid w:val="00592A7C"/>
    <w:rsid w:val="005A628B"/>
    <w:rsid w:val="005C573F"/>
    <w:rsid w:val="005D5FF6"/>
    <w:rsid w:val="005F1E73"/>
    <w:rsid w:val="00600628"/>
    <w:rsid w:val="006072B7"/>
    <w:rsid w:val="006079C4"/>
    <w:rsid w:val="006241DC"/>
    <w:rsid w:val="00650F5F"/>
    <w:rsid w:val="00651226"/>
    <w:rsid w:val="006863CA"/>
    <w:rsid w:val="006914BE"/>
    <w:rsid w:val="006B181B"/>
    <w:rsid w:val="006C5E16"/>
    <w:rsid w:val="006D3819"/>
    <w:rsid w:val="006E0AEF"/>
    <w:rsid w:val="006E56C5"/>
    <w:rsid w:val="006F537E"/>
    <w:rsid w:val="006F720A"/>
    <w:rsid w:val="006F7A31"/>
    <w:rsid w:val="00721E73"/>
    <w:rsid w:val="007252DC"/>
    <w:rsid w:val="00740EA5"/>
    <w:rsid w:val="00752EAD"/>
    <w:rsid w:val="0077028C"/>
    <w:rsid w:val="00770C99"/>
    <w:rsid w:val="00781365"/>
    <w:rsid w:val="0078372F"/>
    <w:rsid w:val="00793852"/>
    <w:rsid w:val="007B07C8"/>
    <w:rsid w:val="007B60E1"/>
    <w:rsid w:val="007D69CC"/>
    <w:rsid w:val="00811792"/>
    <w:rsid w:val="00813CEF"/>
    <w:rsid w:val="008140C4"/>
    <w:rsid w:val="008276FF"/>
    <w:rsid w:val="008541B4"/>
    <w:rsid w:val="0086700C"/>
    <w:rsid w:val="00876ADD"/>
    <w:rsid w:val="00882C44"/>
    <w:rsid w:val="00893BA0"/>
    <w:rsid w:val="008942E8"/>
    <w:rsid w:val="008B2C0D"/>
    <w:rsid w:val="008F1CF2"/>
    <w:rsid w:val="008F4574"/>
    <w:rsid w:val="00925800"/>
    <w:rsid w:val="00932BD6"/>
    <w:rsid w:val="00951819"/>
    <w:rsid w:val="00957C8E"/>
    <w:rsid w:val="00961F7A"/>
    <w:rsid w:val="00970F8C"/>
    <w:rsid w:val="009777C4"/>
    <w:rsid w:val="00981506"/>
    <w:rsid w:val="00983619"/>
    <w:rsid w:val="009B19AB"/>
    <w:rsid w:val="009B6757"/>
    <w:rsid w:val="009D7BC6"/>
    <w:rsid w:val="009E50F9"/>
    <w:rsid w:val="00A05F6E"/>
    <w:rsid w:val="00A06EA7"/>
    <w:rsid w:val="00A372D1"/>
    <w:rsid w:val="00A46022"/>
    <w:rsid w:val="00A63B74"/>
    <w:rsid w:val="00A75807"/>
    <w:rsid w:val="00A942F6"/>
    <w:rsid w:val="00A95C95"/>
    <w:rsid w:val="00AA2DF0"/>
    <w:rsid w:val="00AA7619"/>
    <w:rsid w:val="00AB7BBD"/>
    <w:rsid w:val="00AC0CE1"/>
    <w:rsid w:val="00AC405C"/>
    <w:rsid w:val="00AC67DC"/>
    <w:rsid w:val="00AE43F8"/>
    <w:rsid w:val="00B07607"/>
    <w:rsid w:val="00B21F7F"/>
    <w:rsid w:val="00B35A61"/>
    <w:rsid w:val="00B44B9F"/>
    <w:rsid w:val="00B544D7"/>
    <w:rsid w:val="00B6363F"/>
    <w:rsid w:val="00B70043"/>
    <w:rsid w:val="00B737E9"/>
    <w:rsid w:val="00B76904"/>
    <w:rsid w:val="00B94919"/>
    <w:rsid w:val="00BA3448"/>
    <w:rsid w:val="00BB1E13"/>
    <w:rsid w:val="00BB2737"/>
    <w:rsid w:val="00BB53C1"/>
    <w:rsid w:val="00BC4796"/>
    <w:rsid w:val="00BC7D0D"/>
    <w:rsid w:val="00BE14F9"/>
    <w:rsid w:val="00BE286F"/>
    <w:rsid w:val="00BE30EB"/>
    <w:rsid w:val="00C35694"/>
    <w:rsid w:val="00C63998"/>
    <w:rsid w:val="00C66974"/>
    <w:rsid w:val="00C717BA"/>
    <w:rsid w:val="00C71B88"/>
    <w:rsid w:val="00C7693F"/>
    <w:rsid w:val="00C876A7"/>
    <w:rsid w:val="00CA7D8C"/>
    <w:rsid w:val="00CB7FBC"/>
    <w:rsid w:val="00CD4C56"/>
    <w:rsid w:val="00CE1374"/>
    <w:rsid w:val="00D10EEE"/>
    <w:rsid w:val="00D13312"/>
    <w:rsid w:val="00D33464"/>
    <w:rsid w:val="00D47750"/>
    <w:rsid w:val="00D47CA5"/>
    <w:rsid w:val="00D513E2"/>
    <w:rsid w:val="00D542EC"/>
    <w:rsid w:val="00D6440B"/>
    <w:rsid w:val="00D6546F"/>
    <w:rsid w:val="00D834CB"/>
    <w:rsid w:val="00D915C7"/>
    <w:rsid w:val="00DB4A07"/>
    <w:rsid w:val="00DE1A0A"/>
    <w:rsid w:val="00DE3D42"/>
    <w:rsid w:val="00DE617C"/>
    <w:rsid w:val="00E11E46"/>
    <w:rsid w:val="00E6625B"/>
    <w:rsid w:val="00E72F59"/>
    <w:rsid w:val="00E750EE"/>
    <w:rsid w:val="00E953FF"/>
    <w:rsid w:val="00E963C6"/>
    <w:rsid w:val="00EA2784"/>
    <w:rsid w:val="00EB6532"/>
    <w:rsid w:val="00EB6840"/>
    <w:rsid w:val="00EC3FBC"/>
    <w:rsid w:val="00EC581F"/>
    <w:rsid w:val="00ED2940"/>
    <w:rsid w:val="00EE0032"/>
    <w:rsid w:val="00EE1ABD"/>
    <w:rsid w:val="00F225E6"/>
    <w:rsid w:val="00F30C94"/>
    <w:rsid w:val="00F43553"/>
    <w:rsid w:val="00F64672"/>
    <w:rsid w:val="00F84F25"/>
    <w:rsid w:val="00F93280"/>
    <w:rsid w:val="00FB4FE1"/>
    <w:rsid w:val="00FB5055"/>
    <w:rsid w:val="00FB6D16"/>
    <w:rsid w:val="00FD587E"/>
    <w:rsid w:val="00FE7C29"/>
    <w:rsid w:val="00FF059D"/>
    <w:rsid w:val="00FF34AF"/>
    <w:rsid w:val="00FF3DD2"/>
    <w:rsid w:val="0346B4BC"/>
    <w:rsid w:val="03FBEB46"/>
    <w:rsid w:val="0492EF4F"/>
    <w:rsid w:val="0A6991B5"/>
    <w:rsid w:val="10F75A45"/>
    <w:rsid w:val="1637B9BD"/>
    <w:rsid w:val="29A5DAAE"/>
    <w:rsid w:val="31EA3E64"/>
    <w:rsid w:val="34E5E199"/>
    <w:rsid w:val="370858A3"/>
    <w:rsid w:val="405E728B"/>
    <w:rsid w:val="48293DA5"/>
    <w:rsid w:val="4C40DB96"/>
    <w:rsid w:val="57B28AAA"/>
    <w:rsid w:val="5AE162CB"/>
    <w:rsid w:val="5C303F55"/>
    <w:rsid w:val="5CA7DB44"/>
    <w:rsid w:val="676DB133"/>
    <w:rsid w:val="6A913FA8"/>
    <w:rsid w:val="73B0E806"/>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EA804"/>
  <w15:chartTrackingRefBased/>
  <w15:docId w15:val="{46B86651-8582-42AE-B241-D14A8B7D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Arial"/>
        <w:color w:val="202020"/>
        <w:kern w:val="2"/>
        <w:sz w:val="24"/>
        <w:szCs w:val="21"/>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97FD3"/>
    <w:pPr>
      <w:spacing w:after="160" w:line="259" w:lineRule="auto"/>
    </w:pPr>
    <w:rPr>
      <w:rFonts w:asciiTheme="minorHAnsi" w:hAnsiTheme="minorHAnsi" w:cstheme="minorBidi"/>
      <w:color w:val="auto"/>
      <w:kern w:val="0"/>
      <w:sz w:val="22"/>
      <w:szCs w:val="22"/>
    </w:rPr>
  </w:style>
  <w:style w:type="paragraph" w:styleId="Pealkiri1">
    <w:name w:val="heading 1"/>
    <w:basedOn w:val="Normaallaad"/>
    <w:next w:val="Normaallaad"/>
    <w:link w:val="Pealkiri1Mrk"/>
    <w:uiPriority w:val="9"/>
    <w:qFormat/>
    <w:rsid w:val="00197F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97F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97FD3"/>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97FD3"/>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97FD3"/>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97FD3"/>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97FD3"/>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97FD3"/>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97FD3"/>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97FD3"/>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97FD3"/>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97FD3"/>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97FD3"/>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197FD3"/>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197FD3"/>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197FD3"/>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197FD3"/>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197FD3"/>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197FD3"/>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97FD3"/>
    <w:rPr>
      <w:rFonts w:asciiTheme="majorHAnsi" w:eastAsiaTheme="majorEastAsia" w:hAnsiTheme="majorHAnsi" w:cstheme="majorBidi"/>
      <w:color w:val="auto"/>
      <w:spacing w:val="-10"/>
      <w:kern w:val="28"/>
      <w:sz w:val="56"/>
      <w:szCs w:val="56"/>
    </w:rPr>
  </w:style>
  <w:style w:type="paragraph" w:styleId="Alapealkiri">
    <w:name w:val="Subtitle"/>
    <w:basedOn w:val="Normaallaad"/>
    <w:next w:val="Normaallaad"/>
    <w:link w:val="AlapealkiriMrk"/>
    <w:uiPriority w:val="11"/>
    <w:qFormat/>
    <w:rsid w:val="00197FD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97FD3"/>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97FD3"/>
    <w:pPr>
      <w:spacing w:before="160"/>
      <w:jc w:val="center"/>
    </w:pPr>
    <w:rPr>
      <w:i/>
      <w:iCs/>
      <w:color w:val="404040" w:themeColor="text1" w:themeTint="BF"/>
    </w:rPr>
  </w:style>
  <w:style w:type="character" w:customStyle="1" w:styleId="TsitaatMrk">
    <w:name w:val="Tsitaat Märk"/>
    <w:basedOn w:val="Liguvaikefont"/>
    <w:link w:val="Tsitaat"/>
    <w:uiPriority w:val="29"/>
    <w:rsid w:val="00197FD3"/>
    <w:rPr>
      <w:i/>
      <w:iCs/>
      <w:color w:val="404040" w:themeColor="text1" w:themeTint="BF"/>
    </w:rPr>
  </w:style>
  <w:style w:type="paragraph" w:styleId="Loendilik">
    <w:name w:val="List Paragraph"/>
    <w:basedOn w:val="Normaallaad"/>
    <w:uiPriority w:val="34"/>
    <w:qFormat/>
    <w:rsid w:val="00197FD3"/>
    <w:pPr>
      <w:ind w:left="720"/>
      <w:contextualSpacing/>
    </w:pPr>
  </w:style>
  <w:style w:type="character" w:styleId="Selgeltmrgatavrhutus">
    <w:name w:val="Intense Emphasis"/>
    <w:basedOn w:val="Liguvaikefont"/>
    <w:uiPriority w:val="21"/>
    <w:qFormat/>
    <w:rsid w:val="00197FD3"/>
    <w:rPr>
      <w:i/>
      <w:iCs/>
      <w:color w:val="0F4761" w:themeColor="accent1" w:themeShade="BF"/>
    </w:rPr>
  </w:style>
  <w:style w:type="paragraph" w:styleId="Selgeltmrgatavtsitaat">
    <w:name w:val="Intense Quote"/>
    <w:basedOn w:val="Normaallaad"/>
    <w:next w:val="Normaallaad"/>
    <w:link w:val="SelgeltmrgatavtsitaatMrk"/>
    <w:uiPriority w:val="30"/>
    <w:qFormat/>
    <w:rsid w:val="00197F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97FD3"/>
    <w:rPr>
      <w:i/>
      <w:iCs/>
      <w:color w:val="0F4761" w:themeColor="accent1" w:themeShade="BF"/>
    </w:rPr>
  </w:style>
  <w:style w:type="character" w:styleId="Selgeltmrgatavviide">
    <w:name w:val="Intense Reference"/>
    <w:basedOn w:val="Liguvaikefont"/>
    <w:uiPriority w:val="32"/>
    <w:qFormat/>
    <w:rsid w:val="00197FD3"/>
    <w:rPr>
      <w:b/>
      <w:bCs/>
      <w:smallCaps/>
      <w:color w:val="0F4761" w:themeColor="accent1" w:themeShade="BF"/>
      <w:spacing w:val="5"/>
    </w:rPr>
  </w:style>
  <w:style w:type="character" w:styleId="Kommentaariviide">
    <w:name w:val="annotation reference"/>
    <w:basedOn w:val="Liguvaikefont"/>
    <w:uiPriority w:val="99"/>
    <w:semiHidden/>
    <w:unhideWhenUsed/>
    <w:rsid w:val="00197FD3"/>
    <w:rPr>
      <w:sz w:val="16"/>
      <w:szCs w:val="16"/>
    </w:rPr>
  </w:style>
  <w:style w:type="paragraph" w:styleId="Kommentaaritekst">
    <w:name w:val="annotation text"/>
    <w:basedOn w:val="Normaallaad"/>
    <w:link w:val="KommentaaritekstMrk"/>
    <w:uiPriority w:val="99"/>
    <w:unhideWhenUsed/>
    <w:rsid w:val="00197FD3"/>
    <w:pPr>
      <w:spacing w:line="240" w:lineRule="auto"/>
    </w:pPr>
    <w:rPr>
      <w:sz w:val="20"/>
      <w:szCs w:val="20"/>
    </w:rPr>
  </w:style>
  <w:style w:type="character" w:customStyle="1" w:styleId="KommentaaritekstMrk">
    <w:name w:val="Kommentaari tekst Märk"/>
    <w:basedOn w:val="Liguvaikefont"/>
    <w:link w:val="Kommentaaritekst"/>
    <w:uiPriority w:val="99"/>
    <w:rsid w:val="00197FD3"/>
    <w:rPr>
      <w:rFonts w:asciiTheme="minorHAnsi" w:hAnsiTheme="minorHAnsi" w:cstheme="minorBidi"/>
      <w:color w:val="auto"/>
      <w:kern w:val="0"/>
      <w:sz w:val="20"/>
      <w:szCs w:val="20"/>
    </w:rPr>
  </w:style>
  <w:style w:type="paragraph" w:styleId="Jalus">
    <w:name w:val="footer"/>
    <w:basedOn w:val="Normaallaad"/>
    <w:link w:val="JalusMrk"/>
    <w:uiPriority w:val="99"/>
    <w:unhideWhenUsed/>
    <w:rsid w:val="00197FD3"/>
    <w:pPr>
      <w:tabs>
        <w:tab w:val="center" w:pos="4536"/>
        <w:tab w:val="right" w:pos="9072"/>
      </w:tabs>
      <w:spacing w:after="0" w:line="240" w:lineRule="auto"/>
    </w:pPr>
  </w:style>
  <w:style w:type="character" w:customStyle="1" w:styleId="JalusMrk">
    <w:name w:val="Jalus Märk"/>
    <w:basedOn w:val="Liguvaikefont"/>
    <w:link w:val="Jalus"/>
    <w:uiPriority w:val="99"/>
    <w:rsid w:val="00197FD3"/>
    <w:rPr>
      <w:rFonts w:asciiTheme="minorHAnsi" w:hAnsiTheme="minorHAnsi" w:cstheme="minorBidi"/>
      <w:color w:val="auto"/>
      <w:kern w:val="0"/>
      <w:sz w:val="22"/>
      <w:szCs w:val="22"/>
    </w:rPr>
  </w:style>
  <w:style w:type="character" w:styleId="Hperlink">
    <w:name w:val="Hyperlink"/>
    <w:basedOn w:val="Liguvaikefont"/>
    <w:uiPriority w:val="99"/>
    <w:unhideWhenUsed/>
    <w:rsid w:val="00197FD3"/>
    <w:rPr>
      <w:color w:val="467886" w:themeColor="hyperlink"/>
      <w:u w:val="single"/>
    </w:rPr>
  </w:style>
  <w:style w:type="paragraph" w:styleId="Kommentaariteema">
    <w:name w:val="annotation subject"/>
    <w:basedOn w:val="Kommentaaritekst"/>
    <w:next w:val="Kommentaaritekst"/>
    <w:link w:val="KommentaariteemaMrk"/>
    <w:uiPriority w:val="99"/>
    <w:semiHidden/>
    <w:unhideWhenUsed/>
    <w:rsid w:val="008541B4"/>
    <w:rPr>
      <w:b/>
      <w:bCs/>
    </w:rPr>
  </w:style>
  <w:style w:type="character" w:customStyle="1" w:styleId="KommentaariteemaMrk">
    <w:name w:val="Kommentaari teema Märk"/>
    <w:basedOn w:val="KommentaaritekstMrk"/>
    <w:link w:val="Kommentaariteema"/>
    <w:uiPriority w:val="99"/>
    <w:semiHidden/>
    <w:rsid w:val="008541B4"/>
    <w:rPr>
      <w:rFonts w:asciiTheme="minorHAnsi" w:hAnsiTheme="minorHAnsi" w:cstheme="minorBidi"/>
      <w:b/>
      <w:bCs/>
      <w:color w:val="auto"/>
      <w:kern w:val="0"/>
      <w:sz w:val="20"/>
      <w:szCs w:val="20"/>
    </w:rPr>
  </w:style>
  <w:style w:type="paragraph" w:styleId="Pis">
    <w:name w:val="header"/>
    <w:basedOn w:val="Normaallaad"/>
    <w:link w:val="PisMrk"/>
    <w:uiPriority w:val="99"/>
    <w:semiHidden/>
    <w:unhideWhenUsed/>
    <w:rsid w:val="00BE30EB"/>
    <w:pPr>
      <w:tabs>
        <w:tab w:val="center" w:pos="4536"/>
        <w:tab w:val="right" w:pos="9072"/>
      </w:tabs>
      <w:spacing w:after="0" w:line="240" w:lineRule="auto"/>
    </w:pPr>
  </w:style>
  <w:style w:type="character" w:customStyle="1" w:styleId="PisMrk">
    <w:name w:val="Päis Märk"/>
    <w:basedOn w:val="Liguvaikefont"/>
    <w:link w:val="Pis"/>
    <w:uiPriority w:val="99"/>
    <w:semiHidden/>
    <w:rsid w:val="00BE30EB"/>
    <w:rPr>
      <w:rFonts w:asciiTheme="minorHAnsi" w:hAnsiTheme="minorHAnsi" w:cstheme="minorBidi"/>
      <w:color w:val="auto"/>
      <w:kern w:val="0"/>
      <w:sz w:val="22"/>
      <w:szCs w:val="22"/>
    </w:rPr>
  </w:style>
  <w:style w:type="paragraph" w:styleId="Redaktsioon">
    <w:name w:val="Revision"/>
    <w:hidden/>
    <w:uiPriority w:val="99"/>
    <w:semiHidden/>
    <w:rsid w:val="00D542EC"/>
    <w:rPr>
      <w:rFonts w:asciiTheme="minorHAnsi" w:hAnsiTheme="minorHAnsi" w:cstheme="minorBidi"/>
      <w:color w:val="auto"/>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4C474D-C970-4749-BE5C-808EDC64FB6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4D606BE8-094F-4A30-9F37-7089224CFB2E}">
  <ds:schemaRefs>
    <ds:schemaRef ds:uri="http://schemas.microsoft.com/sharepoint/v3/contenttype/forms"/>
  </ds:schemaRefs>
</ds:datastoreItem>
</file>

<file path=customXml/itemProps3.xml><?xml version="1.0" encoding="utf-8"?>
<ds:datastoreItem xmlns:ds="http://schemas.openxmlformats.org/officeDocument/2006/customXml" ds:itemID="{FA2FE0E8-230A-4BE4-8EC2-099F8C23AF3F}">
  <ds:schemaRefs>
    <ds:schemaRef ds:uri="http://schemas.openxmlformats.org/officeDocument/2006/bibliography"/>
  </ds:schemaRefs>
</ds:datastoreItem>
</file>

<file path=customXml/itemProps4.xml><?xml version="1.0" encoding="utf-8"?>
<ds:datastoreItem xmlns:ds="http://schemas.openxmlformats.org/officeDocument/2006/customXml" ds:itemID="{5D2B6397-0453-4CC9-B05A-83DB32A12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639</Words>
  <Characters>4537</Characters>
  <Application>Microsoft Office Word</Application>
  <DocSecurity>0</DocSecurity>
  <Lines>118</Lines>
  <Paragraphs>46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Maret Saanküll</dc:creator>
  <cp:keywords/>
  <dc:description/>
  <cp:lastModifiedBy>Margit Juhkam - JUSTDIGI</cp:lastModifiedBy>
  <cp:revision>6</cp:revision>
  <dcterms:created xsi:type="dcterms:W3CDTF">2025-09-30T06:52:00Z</dcterms:created>
  <dcterms:modified xsi:type="dcterms:W3CDTF">2025-10-09T11:28:00Z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2025-09-30T06:52:49Z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ca00ac69-1fc9-4ba0-a758-fc69808f1712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